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4BE68B2D" w:rsidR="00033D88" w:rsidRPr="00F93AC1" w:rsidRDefault="004A76B8" w:rsidP="00916E99">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r w:rsidR="00985895">
              <w:rPr>
                <w:rFonts w:cstheme="minorHAnsi"/>
                <w:sz w:val="21"/>
                <w:szCs w:val="21"/>
              </w:rPr>
              <w:t>1</w:t>
            </w:r>
            <w:ins w:id="0" w:author="Richard Haynes" w:date="2021-11-03T16:46:00Z">
              <w:r w:rsidR="00167FF8">
                <w:rPr>
                  <w:rFonts w:cstheme="minorHAnsi"/>
                  <w:sz w:val="21"/>
                  <w:szCs w:val="21"/>
                </w:rPr>
                <w:t>1</w:t>
              </w:r>
            </w:ins>
            <w:del w:id="1" w:author="Richard Haynes" w:date="2021-11-03T16:46:00Z">
              <w:r w:rsidR="00985895" w:rsidDel="00167FF8">
                <w:rPr>
                  <w:rFonts w:cstheme="minorHAnsi"/>
                  <w:sz w:val="21"/>
                  <w:szCs w:val="21"/>
                </w:rPr>
                <w:delText>0</w:delText>
              </w:r>
            </w:del>
            <w:r w:rsidR="00CD0972" w:rsidRPr="0015484C">
              <w:rPr>
                <w:rFonts w:cstheme="minorHAnsi"/>
                <w:sz w:val="21"/>
                <w:szCs w:val="21"/>
              </w:rPr>
              <w:t>.</w:t>
            </w:r>
            <w:del w:id="2" w:author="Richard Haynes" w:date="2021-11-03T16:46:00Z">
              <w:r w:rsidR="00A21F78" w:rsidDel="00167FF8">
                <w:rPr>
                  <w:rFonts w:cstheme="minorHAnsi"/>
                  <w:sz w:val="21"/>
                  <w:szCs w:val="21"/>
                </w:rPr>
                <w:delText>1</w:delText>
              </w:r>
              <w:r w:rsidR="00A21F78" w:rsidRPr="00F93AC1" w:rsidDel="00167FF8">
                <w:rPr>
                  <w:rFonts w:cstheme="minorHAnsi"/>
                  <w:sz w:val="21"/>
                  <w:szCs w:val="21"/>
                </w:rPr>
                <w:delText xml:space="preserve"> </w:delText>
              </w:r>
            </w:del>
            <w:ins w:id="3" w:author="Richard Haynes" w:date="2021-11-16T20:57:00Z">
              <w:r w:rsidR="00D25E75">
                <w:rPr>
                  <w:rFonts w:cstheme="minorHAnsi"/>
                  <w:sz w:val="21"/>
                  <w:szCs w:val="21"/>
                </w:rPr>
                <w:t>1</w:t>
              </w:r>
            </w:ins>
            <w:ins w:id="4" w:author="Richard Haynes" w:date="2021-11-03T16:46:00Z">
              <w:r w:rsidR="00167FF8" w:rsidRPr="00F93AC1">
                <w:rPr>
                  <w:rFonts w:cstheme="minorHAnsi"/>
                  <w:sz w:val="21"/>
                  <w:szCs w:val="21"/>
                </w:rPr>
                <w:t xml:space="preserve"> </w:t>
              </w:r>
            </w:ins>
            <w:del w:id="5" w:author="Richard Haynes" w:date="2021-11-03T16:46:00Z">
              <w:r w:rsidR="00A21F78" w:rsidDel="00167FF8">
                <w:rPr>
                  <w:rFonts w:cstheme="minorHAnsi"/>
                  <w:sz w:val="21"/>
                  <w:szCs w:val="21"/>
                </w:rPr>
                <w:delText>23</w:delText>
              </w:r>
            </w:del>
            <w:ins w:id="6" w:author="Richard Haynes" w:date="2021-11-11T18:57:00Z">
              <w:r w:rsidR="00BE2876">
                <w:rPr>
                  <w:rFonts w:cstheme="minorHAnsi"/>
                  <w:sz w:val="21"/>
                  <w:szCs w:val="21"/>
                </w:rPr>
                <w:t>1</w:t>
              </w:r>
            </w:ins>
            <w:ins w:id="7" w:author="Richard Haynes" w:date="2021-11-17T12:30:00Z">
              <w:r w:rsidR="00916E99">
                <w:rPr>
                  <w:rFonts w:cstheme="minorHAnsi"/>
                  <w:sz w:val="21"/>
                  <w:szCs w:val="21"/>
                </w:rPr>
                <w:t>7</w:t>
              </w:r>
            </w:ins>
            <w:r w:rsidR="00985895">
              <w:rPr>
                <w:rFonts w:cstheme="minorHAnsi"/>
                <w:sz w:val="21"/>
                <w:szCs w:val="21"/>
              </w:rPr>
              <w:t>-</w:t>
            </w:r>
            <w:del w:id="8" w:author="Richard Haynes" w:date="2021-11-03T16:46:00Z">
              <w:r w:rsidR="00985895" w:rsidDel="00167FF8">
                <w:rPr>
                  <w:rFonts w:cstheme="minorHAnsi"/>
                  <w:sz w:val="21"/>
                  <w:szCs w:val="21"/>
                </w:rPr>
                <w:delText>Oct</w:delText>
              </w:r>
            </w:del>
            <w:ins w:id="9" w:author="Richard Haynes" w:date="2021-11-03T16:46:00Z">
              <w:r w:rsidR="00167FF8">
                <w:rPr>
                  <w:rFonts w:cstheme="minorHAnsi"/>
                  <w:sz w:val="21"/>
                  <w:szCs w:val="21"/>
                </w:rPr>
                <w:t>Nov</w:t>
              </w:r>
            </w:ins>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780140">
        <w:trPr>
          <w:gridAfter w:val="1"/>
          <w:wAfter w:w="1007" w:type="dxa"/>
          <w:trHeight w:val="20"/>
        </w:trPr>
        <w:tc>
          <w:tcPr>
            <w:tcW w:w="9328" w:type="dxa"/>
            <w:gridSpan w:val="5"/>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780140">
        <w:trPr>
          <w:gridAfter w:val="1"/>
          <w:wAfter w:w="1007" w:type="dxa"/>
          <w:trHeight w:val="20"/>
        </w:trPr>
        <w:tc>
          <w:tcPr>
            <w:tcW w:w="9328" w:type="dxa"/>
            <w:gridSpan w:val="5"/>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033D88" w:rsidRPr="00546856" w14:paraId="5F52761E" w14:textId="77777777" w:rsidTr="00780140">
        <w:trPr>
          <w:gridAfter w:val="1"/>
          <w:wAfter w:w="1007" w:type="dxa"/>
          <w:trHeight w:val="511"/>
        </w:trPr>
        <w:tc>
          <w:tcPr>
            <w:tcW w:w="9328" w:type="dxa"/>
            <w:gridSpan w:val="5"/>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FAE2616" w:rsidR="00033D88" w:rsidRPr="00546856" w:rsidRDefault="00780140" w:rsidP="000E3E59">
            <w:pPr>
              <w:spacing w:before="40" w:after="0" w:line="240" w:lineRule="auto"/>
              <w:ind w:left="-57" w:right="-57"/>
              <w:jc w:val="both"/>
              <w:rPr>
                <w:sz w:val="21"/>
                <w:szCs w:val="21"/>
              </w:rPr>
            </w:pPr>
            <w:r>
              <w:rPr>
                <w:b/>
                <w:bCs/>
                <w:sz w:val="21"/>
                <w:szCs w:val="21"/>
              </w:rPr>
              <w:t>7</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ins w:id="10" w:author="Richard Haynes" w:date="2021-11-16T20:58:00Z">
              <w:r w:rsidR="009C0B74">
                <w:rPr>
                  <w:rFonts w:cstheme="minorHAnsi"/>
                </w:rPr>
                <w:t xml:space="preserve">impartial* </w:t>
              </w:r>
            </w:ins>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rPr>
          <w:ins w:id="11" w:author="Richard Haynes" w:date="2021-11-16T20:58:00Z"/>
        </w:rPr>
      </w:pPr>
      <w:ins w:id="12" w:author="Richard Haynes" w:date="2021-11-16T20:58:00Z">
        <w:r w:rsidRPr="009C0B74">
          <w:rPr>
            <w:rFonts w:cstheme="minorHAnsi"/>
          </w:rPr>
          <w:t>*</w:t>
        </w:r>
        <w:r w:rsidRPr="009C0B74">
          <w:t xml:space="preserve"> </w:t>
        </w:r>
        <w:r>
          <w:t>a witness must not be a member of the RECOVERY study team</w:t>
        </w:r>
      </w:ins>
    </w:p>
    <w:p w14:paraId="51C5F525" w14:textId="77777777" w:rsidR="009C0B74" w:rsidRPr="00402063" w:rsidRDefault="009C0B7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77054E51"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ins w:id="13" w:author="Richard Haynes" w:date="2021-11-03T16:47:00Z">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and/or influenza pneumonia “flu”</w:t>
        </w:r>
      </w:ins>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w:t>
      </w:r>
      <w:del w:id="14" w:author="Richard Haynes" w:date="2021-11-03T16:47:00Z">
        <w:r w:rsidRPr="00F53690" w:rsidDel="00167FF8">
          <w:rPr>
            <w:rFonts w:eastAsia="Times New Roman"/>
            <w:color w:val="000000" w:themeColor="text1"/>
            <w:sz w:val="24"/>
            <w:szCs w:val="24"/>
            <w:lang w:eastAsia="en-GB"/>
          </w:rPr>
          <w:delText>This condition</w:delText>
        </w:r>
      </w:del>
      <w:ins w:id="15" w:author="Richard Haynes" w:date="2021-11-03T16:47:00Z">
        <w:r w:rsidR="00167FF8">
          <w:rPr>
            <w:rFonts w:eastAsia="Times New Roman"/>
            <w:color w:val="000000" w:themeColor="text1"/>
            <w:sz w:val="24"/>
            <w:szCs w:val="24"/>
            <w:lang w:eastAsia="en-GB"/>
          </w:rPr>
          <w:t>COVID-19</w:t>
        </w:r>
      </w:ins>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ins w:id="16" w:author="Richard Haynes" w:date="2021-11-03T16:47:00Z">
        <w:r w:rsidR="00167FF8">
          <w:rPr>
            <w:rFonts w:eastAsia="Times New Roman" w:cstheme="minorHAnsi"/>
            <w:bCs/>
            <w:color w:val="000000" w:themeColor="text1"/>
            <w:lang w:eastAsia="en-GB"/>
          </w:rPr>
          <w:t>Influenza pneumonia is caused by a ‘flu’ virus</w:t>
        </w:r>
      </w:ins>
      <w:ins w:id="17" w:author="Richard Haynes" w:date="2021-11-16T20:59:00Z">
        <w:r w:rsidR="009C0B74">
          <w:rPr>
            <w:rFonts w:eastAsia="Times New Roman" w:cstheme="minorHAnsi"/>
            <w:bCs/>
            <w:color w:val="000000" w:themeColor="text1"/>
            <w:lang w:eastAsia="en-GB"/>
          </w:rPr>
          <w:t xml:space="preserve"> which is different</w:t>
        </w:r>
      </w:ins>
      <w:ins w:id="18" w:author="Richard Haynes" w:date="2021-11-03T16:47:00Z">
        <w:r w:rsidR="00167FF8">
          <w:rPr>
            <w:rFonts w:eastAsia="Times New Roman" w:cstheme="minorHAnsi"/>
            <w:bCs/>
            <w:color w:val="000000" w:themeColor="text1"/>
            <w:lang w:eastAsia="en-GB"/>
          </w:rPr>
          <w:t xml:space="preserve">. </w:t>
        </w:r>
      </w:ins>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have become unwell a few weeks after having COVID-19</w:t>
      </w:r>
      <w:ins w:id="19" w:author="Richard Haynes" w:date="2021-11-11T12:26:00Z">
        <w:r w:rsidR="00260319">
          <w:rPr>
            <w:rFonts w:eastAsia="Times New Roman"/>
            <w:color w:val="000000" w:themeColor="text1"/>
            <w:sz w:val="24"/>
            <w:szCs w:val="24"/>
            <w:lang w:eastAsia="en-GB"/>
          </w:rPr>
          <w:t xml:space="preserve"> with an illness called “PIMS-TS”</w:t>
        </w:r>
      </w:ins>
      <w:r w:rsidR="0096627E"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 xml:space="preserve">The RECOVERY trial has so far found that </w:t>
      </w:r>
      <w:del w:id="20" w:author="Richard Haynes" w:date="2021-11-03T16:48:00Z">
        <w:r w:rsidR="00C65CF5" w:rsidRPr="00F53690" w:rsidDel="00167FF8">
          <w:rPr>
            <w:rFonts w:eastAsia="Times New Roman"/>
            <w:color w:val="000000" w:themeColor="text1"/>
            <w:sz w:val="24"/>
            <w:szCs w:val="24"/>
            <w:lang w:eastAsia="en-GB"/>
          </w:rPr>
          <w:delText xml:space="preserve">a </w:delText>
        </w:r>
      </w:del>
      <w:ins w:id="21" w:author="Richard Haynes" w:date="2021-11-03T16:48:00Z">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ins>
      <w:r w:rsidR="00C65CF5" w:rsidRPr="00F53690">
        <w:rPr>
          <w:rFonts w:eastAsia="Times New Roman"/>
          <w:color w:val="000000" w:themeColor="text1"/>
          <w:sz w:val="24"/>
          <w:szCs w:val="24"/>
          <w:lang w:eastAsia="en-GB"/>
        </w:rPr>
        <w:t>medicine</w:t>
      </w:r>
      <w:ins w:id="22" w:author="Richard Haynes" w:date="2021-11-03T16:48:00Z">
        <w:r w:rsidR="00167FF8">
          <w:rPr>
            <w:rFonts w:eastAsia="Times New Roman"/>
            <w:color w:val="000000" w:themeColor="text1"/>
            <w:sz w:val="24"/>
            <w:szCs w:val="24"/>
            <w:lang w:eastAsia="en-GB"/>
          </w:rPr>
          <w:t>s</w:t>
        </w:r>
      </w:ins>
      <w:r w:rsidR="00C65CF5" w:rsidRPr="00F53690">
        <w:rPr>
          <w:rFonts w:eastAsia="Times New Roman"/>
          <w:color w:val="000000" w:themeColor="text1"/>
          <w:sz w:val="24"/>
          <w:szCs w:val="24"/>
          <w:lang w:eastAsia="en-GB"/>
        </w:rPr>
        <w:t xml:space="preserve"> </w:t>
      </w:r>
      <w:ins w:id="23" w:author="Richard Haynes" w:date="2021-11-03T16:49:00Z">
        <w:r w:rsidR="00167FF8">
          <w:rPr>
            <w:rFonts w:eastAsia="Times New Roman"/>
            <w:color w:val="000000" w:themeColor="text1"/>
            <w:sz w:val="24"/>
            <w:szCs w:val="24"/>
            <w:lang w:eastAsia="en-GB"/>
          </w:rPr>
          <w:t xml:space="preserve">are helpful in people who are admitted to hospital </w:t>
        </w:r>
      </w:ins>
      <w:del w:id="24" w:author="Richard Haynes" w:date="2021-11-03T16:49:00Z">
        <w:r w:rsidR="00C65CF5" w:rsidRPr="00F53690" w:rsidDel="00167FF8">
          <w:rPr>
            <w:rFonts w:eastAsia="Times New Roman"/>
            <w:color w:val="000000" w:themeColor="text1"/>
            <w:sz w:val="24"/>
            <w:szCs w:val="24"/>
            <w:lang w:eastAsia="en-GB"/>
          </w:rPr>
          <w:delText xml:space="preserve">called steroids can be used to treat people </w:delText>
        </w:r>
      </w:del>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del w:id="25" w:author="Richard Haynes" w:date="2021-11-03T16:49:00Z">
        <w:r w:rsidR="00C65CF5" w:rsidRPr="00F53690" w:rsidDel="00167FF8">
          <w:rPr>
            <w:rFonts w:eastAsia="Times New Roman"/>
            <w:color w:val="000000" w:themeColor="text1"/>
            <w:sz w:val="24"/>
            <w:szCs w:val="24"/>
            <w:lang w:eastAsia="en-GB"/>
          </w:rPr>
          <w:delText xml:space="preserve"> who need oxygen</w:delText>
        </w:r>
      </w:del>
      <w:r w:rsidR="00C65CF5" w:rsidRPr="00F53690">
        <w:rPr>
          <w:rFonts w:eastAsia="Times New Roman"/>
          <w:color w:val="000000" w:themeColor="text1"/>
          <w:sz w:val="24"/>
          <w:szCs w:val="24"/>
          <w:lang w:eastAsia="en-GB"/>
        </w:rPr>
        <w:t>.</w:t>
      </w:r>
      <w:del w:id="26" w:author="Richard Haynes" w:date="2021-11-03T16:49:00Z">
        <w:r w:rsidR="00C65CF5" w:rsidRPr="00F53690" w:rsidDel="00167FF8">
          <w:rPr>
            <w:rFonts w:eastAsia="Times New Roman"/>
            <w:color w:val="000000" w:themeColor="text1"/>
            <w:sz w:val="24"/>
            <w:szCs w:val="24"/>
            <w:lang w:eastAsia="en-GB"/>
          </w:rPr>
          <w:delText xml:space="preserve"> We do not know which other medicines are best to use</w:delText>
        </w:r>
        <w:r w:rsidR="00250457" w:rsidRPr="00F53690" w:rsidDel="00167FF8">
          <w:rPr>
            <w:rFonts w:eastAsia="Times New Roman"/>
            <w:color w:val="000000" w:themeColor="text1"/>
            <w:sz w:val="24"/>
            <w:szCs w:val="24"/>
            <w:lang w:eastAsia="en-GB"/>
          </w:rPr>
          <w:delText xml:space="preserve"> to treat </w:delText>
        </w:r>
        <w:r w:rsidR="001A6176" w:rsidRPr="00F53690" w:rsidDel="00167FF8">
          <w:rPr>
            <w:rFonts w:eastAsia="Times New Roman"/>
            <w:color w:val="000000" w:themeColor="text1"/>
            <w:sz w:val="24"/>
            <w:szCs w:val="24"/>
            <w:lang w:eastAsia="en-GB"/>
          </w:rPr>
          <w:delText>coronavirus</w:delText>
        </w:r>
        <w:r w:rsidR="009D15FA" w:rsidRPr="00F53690" w:rsidDel="00167FF8">
          <w:rPr>
            <w:rFonts w:eastAsia="Times New Roman"/>
            <w:color w:val="000000" w:themeColor="text1"/>
            <w:sz w:val="24"/>
            <w:szCs w:val="24"/>
            <w:lang w:eastAsia="en-GB"/>
          </w:rPr>
          <w:delText xml:space="preserve"> or the complications of the infection</w:delText>
        </w:r>
        <w:r w:rsidR="001A6176" w:rsidRPr="00F53690" w:rsidDel="00167FF8">
          <w:rPr>
            <w:rFonts w:eastAsia="Times New Roman"/>
            <w:color w:val="000000" w:themeColor="text1"/>
            <w:sz w:val="24"/>
            <w:szCs w:val="24"/>
            <w:lang w:eastAsia="en-GB"/>
          </w:rPr>
          <w:delText>.</w:delText>
        </w:r>
      </w:del>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470B1034"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ins w:id="27" w:author="Richard Haynes" w:date="2021-11-03T16:49:00Z">
        <w:r w:rsidR="00167FF8">
          <w:rPr>
            <w:rFonts w:eastAsia="Times New Roman"/>
            <w:color w:val="000000" w:themeColor="text1"/>
            <w:sz w:val="24"/>
            <w:szCs w:val="24"/>
            <w:lang w:eastAsia="en-GB"/>
          </w:rPr>
          <w:t xml:space="preserve">or flu </w:t>
        </w:r>
      </w:ins>
      <w:r w:rsidR="0096627E" w:rsidRPr="00F53690">
        <w:rPr>
          <w:rFonts w:eastAsia="Times New Roman"/>
          <w:color w:val="000000" w:themeColor="text1"/>
          <w:sz w:val="24"/>
          <w:szCs w:val="24"/>
          <w:lang w:eastAsia="en-GB"/>
        </w:rPr>
        <w:t>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ins w:id="28" w:author="Richard Haynes" w:date="2021-11-16T20:59:00Z">
        <w:r w:rsidR="009C0B74">
          <w:rPr>
            <w:rFonts w:ascii="Times New Roman" w:hAnsi="Times New Roman" w:cs="Times New Roman"/>
            <w:color w:val="000000"/>
            <w:sz w:val="24"/>
            <w:szCs w:val="24"/>
            <w:lang w:eastAsia="en-GB"/>
          </w:rPr>
          <w:t xml:space="preserve">You can have your own copy if you wish. </w:t>
        </w:r>
      </w:ins>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young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38E80188"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w:t>
      </w:r>
      <w:ins w:id="29" w:author="Ronja Bahadori" w:date="2021-11-10T15:46:00Z">
        <w:r w:rsidR="00345EB3">
          <w:rPr>
            <w:rFonts w:eastAsia="Times New Roman" w:cstheme="minorHAnsi"/>
            <w:bCs/>
            <w:color w:val="000000" w:themeColor="text1"/>
            <w:sz w:val="36"/>
            <w:szCs w:val="36"/>
            <w:lang w:eastAsia="en-GB"/>
          </w:rPr>
          <w:t>and/</w:t>
        </w:r>
      </w:ins>
      <w:ins w:id="30" w:author="Ronja Bahadori" w:date="2021-11-10T15:47:00Z">
        <w:r w:rsidR="00345EB3">
          <w:rPr>
            <w:rFonts w:eastAsia="Times New Roman" w:cstheme="minorHAnsi"/>
            <w:bCs/>
            <w:color w:val="000000" w:themeColor="text1"/>
            <w:sz w:val="36"/>
            <w:szCs w:val="36"/>
            <w:lang w:eastAsia="en-GB"/>
          </w:rPr>
          <w:tab/>
        </w:r>
      </w:ins>
      <w:ins w:id="31" w:author="Richard Haynes" w:date="2021-11-03T16:49:00Z">
        <w:r w:rsidR="00167FF8">
          <w:rPr>
            <w:rFonts w:eastAsia="Times New Roman" w:cstheme="minorHAnsi"/>
            <w:bCs/>
            <w:color w:val="000000" w:themeColor="text1"/>
            <w:sz w:val="36"/>
            <w:szCs w:val="36"/>
            <w:lang w:eastAsia="en-GB"/>
          </w:rPr>
          <w:t xml:space="preserve">or flu </w:t>
        </w:r>
      </w:ins>
      <w:r w:rsidR="0096627E">
        <w:rPr>
          <w:rFonts w:eastAsia="Times New Roman" w:cstheme="minorHAnsi"/>
          <w:bCs/>
          <w:color w:val="000000" w:themeColor="text1"/>
          <w:sz w:val="36"/>
          <w:szCs w:val="36"/>
          <w:lang w:eastAsia="en-GB"/>
        </w:rPr>
        <w:t xml:space="preserve">or </w:t>
      </w:r>
      <w:r w:rsidR="00DD767A">
        <w:rPr>
          <w:rFonts w:eastAsia="Times New Roman" w:cstheme="minorHAnsi"/>
          <w:bCs/>
          <w:color w:val="000000" w:themeColor="text1"/>
          <w:sz w:val="36"/>
          <w:szCs w:val="36"/>
          <w:lang w:eastAsia="en-GB"/>
        </w:rPr>
        <w:t xml:space="preserve">you may have had coronavirus a few weeks ago and </w:t>
      </w:r>
      <w:ins w:id="32" w:author="Richard Haynes" w:date="2021-11-16T20:59:00Z">
        <w:r w:rsidR="009C0B74">
          <w:rPr>
            <w:rFonts w:eastAsia="Times New Roman" w:cstheme="minorHAnsi"/>
            <w:bCs/>
            <w:color w:val="000000" w:themeColor="text1"/>
            <w:sz w:val="36"/>
            <w:szCs w:val="36"/>
            <w:lang w:eastAsia="en-GB"/>
          </w:rPr>
          <w:t xml:space="preserve">have </w:t>
        </w:r>
      </w:ins>
      <w:r w:rsidR="00DD767A">
        <w:rPr>
          <w:rFonts w:eastAsia="Times New Roman" w:cstheme="minorHAnsi"/>
          <w:bCs/>
          <w:color w:val="000000" w:themeColor="text1"/>
          <w:sz w:val="36"/>
          <w:szCs w:val="36"/>
          <w:lang w:eastAsia="en-GB"/>
        </w:rPr>
        <w:t>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2E48E1C8"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del w:id="33" w:author="Richard Haynes" w:date="2021-11-16T20:59:00Z">
        <w:r w:rsidRPr="008152E5" w:rsidDel="009C0B74">
          <w:rPr>
            <w:rFonts w:eastAsia="Times New Roman" w:cstheme="minorHAnsi"/>
            <w:bCs/>
            <w:color w:val="000000" w:themeColor="text1"/>
            <w:sz w:val="36"/>
            <w:szCs w:val="36"/>
            <w:lang w:eastAsia="en-GB"/>
          </w:rPr>
          <w:delText xml:space="preserve">people </w:delText>
        </w:r>
      </w:del>
      <w:ins w:id="34" w:author="Richard Haynes" w:date="2021-11-16T20:59:00Z">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ins>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6BA455B6"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del w:id="35" w:author="Richard Haynes" w:date="2021-11-03T16:50:00Z">
        <w:r w:rsidR="001003E3" w:rsidDel="00167FF8">
          <w:rPr>
            <w:rFonts w:eastAsia="Times New Roman" w:cstheme="minorHAnsi"/>
            <w:bCs/>
            <w:color w:val="000000" w:themeColor="text1"/>
            <w:lang w:eastAsia="en-GB"/>
          </w:rPr>
          <w:delText xml:space="preserve">(or suspected to have) </w:delText>
        </w:r>
      </w:del>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ins w:id="36" w:author="Richard Haynes" w:date="2021-11-03T16:50:00Z">
        <w:r w:rsidR="00167FF8" w:rsidRPr="00D64745">
          <w:rPr>
            <w:rFonts w:eastAsia="Times New Roman" w:cstheme="minorHAnsi"/>
            <w:bCs/>
            <w:color w:val="000000" w:themeColor="text1"/>
            <w:lang w:eastAsia="en-GB"/>
          </w:rPr>
          <w:t>and/or influenza pneumonia</w:t>
        </w:r>
        <w:r w:rsidR="00167FF8">
          <w:rPr>
            <w:rFonts w:eastAsia="Times New Roman" w:cstheme="minorHAnsi"/>
            <w:bCs/>
            <w:color w:val="000000" w:themeColor="text1"/>
            <w:lang w:eastAsia="en-GB"/>
          </w:rPr>
          <w:t>, and also children and young people with (or suspected to have)</w:t>
        </w:r>
      </w:ins>
      <w:ins w:id="37" w:author="Richard Haynes" w:date="2021-11-16T20:59:00Z">
        <w:r w:rsidR="009C0B74">
          <w:rPr>
            <w:rFonts w:eastAsia="Times New Roman" w:cstheme="minorHAnsi"/>
            <w:bCs/>
            <w:color w:val="000000" w:themeColor="text1"/>
            <w:lang w:eastAsia="en-GB"/>
          </w:rPr>
          <w:t xml:space="preserve"> a condition called PIMS-TS (</w:t>
        </w:r>
      </w:ins>
      <w:ins w:id="38" w:author="Richard Haynes" w:date="2021-11-03T16:50:00Z">
        <w:r w:rsidR="00167FF8" w:rsidRPr="00AE289A">
          <w:t xml:space="preserve">Paediatric Multisystem Inflammatory Syndrome temporally associated with </w:t>
        </w:r>
        <w:r w:rsidR="009C0B74">
          <w:t>SARS-CoV-2</w:t>
        </w:r>
        <w:r w:rsidR="00167FF8" w:rsidRPr="00BA2404">
          <w:t>)</w:t>
        </w:r>
        <w:r w:rsidR="00167FF8">
          <w:t xml:space="preserve">, </w:t>
        </w:r>
      </w:ins>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0AA91078"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del w:id="39" w:author="Richard Haynes" w:date="2021-11-03T16:50:00Z">
        <w:r w:rsidR="001003E3" w:rsidDel="00167FF8">
          <w:rPr>
            <w:rFonts w:eastAsia="Times New Roman" w:cstheme="minorHAnsi"/>
            <w:bCs/>
            <w:color w:val="000000" w:themeColor="text1"/>
            <w:lang w:eastAsia="en-GB"/>
          </w:rPr>
          <w:delText>, or suspect,</w:delText>
        </w:r>
      </w:del>
      <w:ins w:id="40" w:author="Richard Haynes" w:date="2021-11-03T16:50:00Z">
        <w:r w:rsidR="00167FF8">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ins w:id="41" w:author="Richard Haynes" w:date="2021-11-03T16:50:00Z">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and/or influenza pneumonia,</w:t>
        </w:r>
      </w:ins>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w:t>
      </w:r>
      <w:del w:id="42" w:author="Richard Haynes" w:date="2021-11-03T16:50:00Z">
        <w:r w:rsidR="00DD767A" w:rsidDel="00167FF8">
          <w:rPr>
            <w:rFonts w:eastAsia="Times New Roman" w:cstheme="minorHAnsi"/>
            <w:bCs/>
            <w:color w:val="000000" w:themeColor="text1"/>
            <w:lang w:eastAsia="en-GB"/>
          </w:rPr>
          <w:delText>this infection</w:delText>
        </w:r>
      </w:del>
      <w:ins w:id="43" w:author="Richard Haynes" w:date="2021-11-03T16:50:00Z">
        <w:r w:rsidR="00167FF8">
          <w:rPr>
            <w:rFonts w:eastAsia="Times New Roman" w:cstheme="minorHAnsi"/>
            <w:bCs/>
            <w:color w:val="000000" w:themeColor="text1"/>
            <w:lang w:eastAsia="en-GB"/>
          </w:rPr>
          <w:t>COVID-19</w:t>
        </w:r>
      </w:ins>
      <w:r w:rsidR="00DD767A">
        <w:rPr>
          <w:rFonts w:eastAsia="Times New Roman" w:cstheme="minorHAnsi"/>
          <w:bCs/>
          <w:color w:val="000000" w:themeColor="text1"/>
          <w:lang w:eastAsia="en-GB"/>
        </w:rPr>
        <w:t xml:space="preserve"> in the past few weeks and is now producing an exaggerated response to this infection. </w:t>
      </w:r>
      <w:del w:id="44" w:author="Richard Haynes" w:date="2021-11-03T16:51:00Z">
        <w:r w:rsidRPr="00402063" w:rsidDel="00167FF8">
          <w:rPr>
            <w:rFonts w:eastAsia="Times New Roman" w:cstheme="minorHAnsi"/>
            <w:bCs/>
            <w:color w:val="000000" w:themeColor="text1"/>
            <w:lang w:eastAsia="en-GB"/>
          </w:rPr>
          <w:delText xml:space="preserve">This </w:delText>
        </w:r>
      </w:del>
      <w:ins w:id="45" w:author="Richard Haynes" w:date="2021-11-03T16:51:00Z">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condition </w:t>
      </w:r>
      <w:del w:id="46" w:author="Richard Haynes" w:date="2021-11-03T16:51:00Z">
        <w:r w:rsidRPr="00402063" w:rsidDel="00167FF8">
          <w:rPr>
            <w:rFonts w:eastAsia="Times New Roman" w:cstheme="minorHAnsi"/>
            <w:bCs/>
            <w:color w:val="000000" w:themeColor="text1"/>
            <w:lang w:eastAsia="en-GB"/>
          </w:rPr>
          <w:delText xml:space="preserve">is </w:delText>
        </w:r>
      </w:del>
      <w:r w:rsidRPr="00402063">
        <w:rPr>
          <w:rFonts w:eastAsia="Times New Roman" w:cstheme="minorHAnsi"/>
          <w:bCs/>
          <w:color w:val="000000" w:themeColor="text1"/>
          <w:lang w:eastAsia="en-GB"/>
        </w:rPr>
        <w:t xml:space="preserve">caused by a type of virus called SARS-CoV-2, or coronavirus for short. </w:t>
      </w:r>
      <w:ins w:id="47" w:author="Richard Haynes" w:date="2021-11-03T16:51:00Z">
        <w:r w:rsidR="00167FF8">
          <w:rPr>
            <w:rFonts w:eastAsia="Times New Roman" w:cstheme="minorHAnsi"/>
            <w:bCs/>
            <w:color w:val="000000" w:themeColor="text1"/>
            <w:lang w:eastAsia="en-GB"/>
          </w:rPr>
          <w:t>Influenza pneumonia is also caused by a virus</w:t>
        </w:r>
      </w:ins>
      <w:ins w:id="48" w:author="Richard Haynes" w:date="2021-11-16T21:00:00Z">
        <w:r w:rsidR="009C0B74">
          <w:rPr>
            <w:rFonts w:eastAsia="Times New Roman" w:cstheme="minorHAnsi"/>
            <w:bCs/>
            <w:color w:val="000000" w:themeColor="text1"/>
            <w:lang w:eastAsia="en-GB"/>
          </w:rPr>
          <w:t>, different to COVID-19</w:t>
        </w:r>
      </w:ins>
      <w:ins w:id="49" w:author="Richard Haynes" w:date="2021-11-03T16:51:00Z">
        <w:r w:rsidR="00167FF8">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del w:id="50" w:author="Richard Haynes" w:date="2021-11-03T16:51:00Z">
        <w:r w:rsidRPr="00402063" w:rsidDel="00167FF8">
          <w:rPr>
            <w:rFonts w:eastAsia="Times New Roman" w:cstheme="minorHAnsi"/>
            <w:bCs/>
            <w:color w:val="000000" w:themeColor="text1"/>
            <w:lang w:eastAsia="en-GB"/>
          </w:rPr>
          <w:delText xml:space="preserve">coronavirus </w:delText>
        </w:r>
      </w:del>
      <w:ins w:id="51" w:author="Richard Haynes" w:date="2021-11-03T16:51:00Z">
        <w:r w:rsidR="00167FF8">
          <w:rPr>
            <w:rFonts w:eastAsia="Times New Roman" w:cstheme="minorHAnsi"/>
            <w:bCs/>
            <w:color w:val="000000" w:themeColor="text1"/>
            <w:lang w:eastAsia="en-GB"/>
          </w:rPr>
          <w:t xml:space="preserve">these viruses </w:t>
        </w:r>
      </w:ins>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w:t>
      </w:r>
      <w:ins w:id="52" w:author="Richard Haynes" w:date="2021-11-16T21:00:00Z">
        <w:r w:rsidR="009C0B74">
          <w:rPr>
            <w:rFonts w:eastAsia="Times New Roman" w:cstheme="minorHAnsi"/>
            <w:bCs/>
            <w:color w:val="000000" w:themeColor="text1"/>
            <w:lang w:eastAsia="en-GB"/>
          </w:rPr>
          <w:t xml:space="preserve"> (a machine to help with breathing)</w:t>
        </w:r>
      </w:ins>
      <w:r w:rsidRPr="00402063">
        <w:rPr>
          <w:rFonts w:eastAsia="Times New Roman" w:cstheme="minorHAnsi"/>
          <w:bCs/>
          <w:color w:val="000000" w:themeColor="text1"/>
          <w:lang w:eastAsia="en-GB"/>
        </w:rPr>
        <w:t xml:space="preserve">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204C8ABC"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 xml:space="preserve">Paediatric Multisystem Inflammatory Syndrome temporally associated with </w:t>
      </w:r>
      <w:del w:id="53" w:author="Richard Haynes" w:date="2021-11-03T16:51:00Z">
        <w:r w:rsidR="00BA2404" w:rsidRPr="00AE289A" w:rsidDel="00167FF8">
          <w:delText>COVID-19</w:delText>
        </w:r>
      </w:del>
      <w:ins w:id="54" w:author="Richard Haynes" w:date="2021-11-03T16:51:00Z">
        <w:r w:rsidR="00167FF8">
          <w:t>SARS-CoV-2</w:t>
        </w:r>
      </w:ins>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21845127" w14:textId="77777777" w:rsidR="00167FF8" w:rsidRDefault="00744099" w:rsidP="00F93AC1">
      <w:pPr>
        <w:spacing w:after="20" w:line="240" w:lineRule="auto"/>
        <w:rPr>
          <w:ins w:id="55" w:author="Richard Haynes" w:date="2021-11-03T16:52:00Z"/>
          <w:rFonts w:eastAsia="Times New Roman" w:cstheme="minorHAnsi"/>
          <w:bCs/>
          <w:color w:val="000000" w:themeColor="text1"/>
          <w:lang w:eastAsia="en-GB"/>
        </w:rPr>
      </w:pPr>
      <w:r>
        <w:rPr>
          <w:rFonts w:eastAsia="Times New Roman" w:cstheme="minorHAnsi"/>
          <w:bCs/>
          <w:color w:val="000000" w:themeColor="text1"/>
          <w:lang w:eastAsia="en-GB"/>
        </w:rPr>
        <w:t>The RECOVERY trial has recently shown that dexamethasone</w:t>
      </w:r>
      <w:del w:id="56" w:author="Richard Haynes" w:date="2021-11-03T16:52:00Z">
        <w:r w:rsidDel="00167FF8">
          <w:rPr>
            <w:rFonts w:eastAsia="Times New Roman" w:cstheme="minorHAnsi"/>
            <w:bCs/>
            <w:color w:val="000000" w:themeColor="text1"/>
            <w:lang w:eastAsia="en-GB"/>
          </w:rPr>
          <w:delText>,</w:delText>
        </w:r>
      </w:del>
      <w:r>
        <w:rPr>
          <w:rFonts w:eastAsia="Times New Roman" w:cstheme="minorHAnsi"/>
          <w:bCs/>
          <w:color w:val="000000" w:themeColor="text1"/>
          <w:lang w:eastAsia="en-GB"/>
        </w:rPr>
        <w:t xml:space="preserve"> </w:t>
      </w:r>
      <w:ins w:id="57" w:author="Richard Haynes" w:date="2021-11-03T16:52:00Z">
        <w:r w:rsidR="00167FF8">
          <w:rPr>
            <w:rFonts w:eastAsia="Times New Roman" w:cstheme="minorHAnsi"/>
            <w:bCs/>
            <w:color w:val="000000" w:themeColor="text1"/>
            <w:lang w:eastAsia="en-GB"/>
          </w:rPr>
          <w:t>(</w:t>
        </w:r>
      </w:ins>
      <w:r>
        <w:rPr>
          <w:rFonts w:eastAsia="Times New Roman" w:cstheme="minorHAnsi"/>
          <w:bCs/>
          <w:color w:val="000000" w:themeColor="text1"/>
          <w:lang w:eastAsia="en-GB"/>
        </w:rPr>
        <w:t>a steroid medicine</w:t>
      </w:r>
      <w:ins w:id="58" w:author="Richard Haynes" w:date="2021-11-03T16:52:00Z">
        <w:r w:rsidR="00167FF8">
          <w:rPr>
            <w:rFonts w:eastAsia="Times New Roman" w:cstheme="minorHAnsi"/>
            <w:bCs/>
            <w:color w:val="000000" w:themeColor="text1"/>
            <w:lang w:eastAsia="en-GB"/>
          </w:rPr>
          <w:t>)</w:t>
        </w:r>
      </w:ins>
      <w:del w:id="59" w:author="Richard Haynes" w:date="2021-11-03T16:52:00Z">
        <w:r w:rsidDel="00167FF8">
          <w:rPr>
            <w:rFonts w:eastAsia="Times New Roman" w:cstheme="minorHAnsi"/>
            <w:bCs/>
            <w:color w:val="000000" w:themeColor="text1"/>
            <w:lang w:eastAsia="en-GB"/>
          </w:rPr>
          <w:delText>,</w:delText>
        </w:r>
      </w:del>
      <w:r>
        <w:rPr>
          <w:rFonts w:eastAsia="Times New Roman" w:cstheme="minorHAnsi"/>
          <w:bCs/>
          <w:color w:val="000000" w:themeColor="text1"/>
          <w:lang w:eastAsia="en-GB"/>
        </w:rPr>
        <w:t xml:space="preserve"> </w:t>
      </w:r>
      <w:ins w:id="60" w:author="Richard Haynes" w:date="2021-11-03T16:52:00Z">
        <w:r w:rsidR="00167FF8">
          <w:rPr>
            <w:rFonts w:eastAsia="Times New Roman" w:cstheme="minorHAnsi"/>
            <w:bCs/>
            <w:color w:val="000000" w:themeColor="text1"/>
            <w:lang w:eastAsia="en-GB"/>
          </w:rPr>
          <w:t xml:space="preserve">and other treatments </w:t>
        </w:r>
      </w:ins>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ins w:id="61" w:author="Richard Haynes" w:date="2021-11-03T16:52:00Z">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ins>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ins w:id="62" w:author="Richard Haynes" w:date="2021-11-03T16:52:00Z"/>
          <w:rFonts w:eastAsia="Times New Roman" w:cstheme="minorHAnsi"/>
          <w:bCs/>
          <w:color w:val="000000" w:themeColor="text1"/>
          <w:lang w:eastAsia="en-GB"/>
        </w:rPr>
      </w:pPr>
    </w:p>
    <w:p w14:paraId="15C0FC1A" w14:textId="509EA862" w:rsidR="002E0B4E" w:rsidRDefault="00867EF4"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We are learning more about the condition called PIMS-TS all the time</w:t>
      </w:r>
      <w:del w:id="63" w:author="Richard Haynes" w:date="2021-11-03T16:53:00Z">
        <w:r w:rsidDel="00167FF8">
          <w:rPr>
            <w:rFonts w:eastAsia="Times New Roman" w:cstheme="minorHAnsi"/>
            <w:bCs/>
            <w:color w:val="000000" w:themeColor="text1"/>
            <w:lang w:eastAsia="en-GB"/>
          </w:rPr>
          <w:delText>, as this condition has only been recently identified</w:delText>
        </w:r>
      </w:del>
      <w:r>
        <w:rPr>
          <w:rFonts w:eastAsia="Times New Roman" w:cstheme="minorHAnsi"/>
          <w:bCs/>
          <w:color w:val="000000" w:themeColor="text1"/>
          <w:lang w:eastAsia="en-GB"/>
        </w:rPr>
        <w:t>.</w:t>
      </w:r>
      <w:r w:rsidR="00735BC2">
        <w:rPr>
          <w:rFonts w:eastAsia="Times New Roman" w:cstheme="minorHAnsi"/>
          <w:bCs/>
          <w:color w:val="000000" w:themeColor="text1"/>
          <w:lang w:eastAsia="en-GB"/>
        </w:rPr>
        <w:t xml:space="preserve"> </w:t>
      </w:r>
      <w:del w:id="64" w:author="Richard Haynes" w:date="2021-11-03T16:53:00Z">
        <w:r w:rsidR="00735BC2" w:rsidDel="00167FF8">
          <w:rPr>
            <w:rFonts w:eastAsia="Times New Roman" w:cstheme="minorHAnsi"/>
            <w:bCs/>
            <w:color w:val="000000" w:themeColor="text1"/>
            <w:lang w:eastAsia="en-GB"/>
          </w:rPr>
          <w:delText>We</w:delText>
        </w:r>
        <w:r w:rsidDel="00167FF8">
          <w:rPr>
            <w:rFonts w:eastAsia="Times New Roman" w:cstheme="minorHAnsi"/>
            <w:bCs/>
            <w:color w:val="000000" w:themeColor="text1"/>
            <w:lang w:eastAsia="en-GB"/>
          </w:rPr>
          <w:delText xml:space="preserve"> don’t know </w:delText>
        </w:r>
        <w:r w:rsidR="00753D0E" w:rsidDel="00167FF8">
          <w:rPr>
            <w:rFonts w:eastAsia="Times New Roman" w:cstheme="minorHAnsi"/>
            <w:bCs/>
            <w:color w:val="000000" w:themeColor="text1"/>
            <w:lang w:eastAsia="en-GB"/>
          </w:rPr>
          <w:delText xml:space="preserve">yet </w:delText>
        </w:r>
        <w:r w:rsidDel="00167FF8">
          <w:rPr>
            <w:rFonts w:eastAsia="Times New Roman" w:cstheme="minorHAnsi"/>
            <w:bCs/>
            <w:color w:val="000000" w:themeColor="text1"/>
            <w:lang w:eastAsia="en-GB"/>
          </w:rPr>
          <w:delText>if specific treatments that might be useful in active COVID-19 infection might also be helpful in children</w:delText>
        </w:r>
        <w:r w:rsidR="004B7D16" w:rsidDel="00167FF8">
          <w:rPr>
            <w:rFonts w:eastAsia="Times New Roman" w:cstheme="minorHAnsi"/>
            <w:bCs/>
            <w:color w:val="000000" w:themeColor="text1"/>
            <w:lang w:eastAsia="en-GB"/>
          </w:rPr>
          <w:delText xml:space="preserve"> and young people</w:delText>
        </w:r>
        <w:r w:rsidDel="00167FF8">
          <w:rPr>
            <w:rFonts w:eastAsia="Times New Roman" w:cstheme="minorHAnsi"/>
            <w:bCs/>
            <w:color w:val="000000" w:themeColor="text1"/>
            <w:lang w:eastAsia="en-GB"/>
          </w:rPr>
          <w:delText xml:space="preserve"> with PIMS-TS. </w:delText>
        </w:r>
      </w:del>
      <w:r>
        <w:rPr>
          <w:rFonts w:eastAsia="Times New Roman" w:cstheme="minorHAnsi"/>
          <w:bCs/>
          <w:color w:val="000000" w:themeColor="text1"/>
          <w:lang w:eastAsia="en-GB"/>
        </w:rPr>
        <w:t xml:space="preserve">This </w:t>
      </w:r>
      <w:r w:rsidR="002E0B4E" w:rsidRPr="00402063">
        <w:rPr>
          <w:rFonts w:eastAsia="Times New Roman" w:cstheme="minorHAnsi"/>
          <w:bCs/>
          <w:color w:val="000000" w:themeColor="text1"/>
          <w:lang w:eastAsia="en-GB"/>
        </w:rPr>
        <w:t xml:space="preserve">study aims to find out whether </w:t>
      </w:r>
      <w:del w:id="65" w:author="Richard Haynes" w:date="2021-11-03T16:53:00Z">
        <w:r w:rsidR="002E0B4E" w:rsidRPr="00402063" w:rsidDel="00167FF8">
          <w:rPr>
            <w:rFonts w:eastAsia="Times New Roman" w:cstheme="minorHAnsi"/>
            <w:bCs/>
            <w:color w:val="000000" w:themeColor="text1"/>
            <w:lang w:eastAsia="en-GB"/>
          </w:rPr>
          <w:delText xml:space="preserve">any of these additional </w:delText>
        </w:r>
      </w:del>
      <w:r w:rsidR="002E0B4E" w:rsidRPr="00402063">
        <w:rPr>
          <w:rFonts w:eastAsia="Times New Roman" w:cstheme="minorHAnsi"/>
          <w:bCs/>
          <w:color w:val="000000" w:themeColor="text1"/>
          <w:lang w:eastAsia="en-GB"/>
        </w:rPr>
        <w:t xml:space="preserve">treatments </w:t>
      </w:r>
      <w:ins w:id="66" w:author="Richard Haynes" w:date="2021-11-03T16:53:00Z">
        <w:r w:rsidR="00167FF8">
          <w:rPr>
            <w:rFonts w:eastAsia="Times New Roman" w:cstheme="minorHAnsi"/>
            <w:bCs/>
            <w:color w:val="000000" w:themeColor="text1"/>
            <w:lang w:eastAsia="en-GB"/>
          </w:rPr>
          <w:t xml:space="preserve">given in addition to the usual standard of care at your hospital </w:t>
        </w:r>
      </w:ins>
      <w:r w:rsidR="002E0B4E" w:rsidRPr="00402063">
        <w:rPr>
          <w:rFonts w:eastAsia="Times New Roman" w:cstheme="minorHAnsi"/>
          <w:bCs/>
          <w:color w:val="000000" w:themeColor="text1"/>
          <w:lang w:eastAsia="en-GB"/>
        </w:rPr>
        <w:t>are of any help</w:t>
      </w:r>
      <w:r w:rsidR="00650F2B">
        <w:rPr>
          <w:rFonts w:eastAsia="Times New Roman" w:cstheme="minorHAnsi"/>
          <w:bCs/>
          <w:color w:val="000000" w:themeColor="text1"/>
          <w:lang w:eastAsia="en-GB"/>
        </w:rPr>
        <w:t xml:space="preserve"> for </w:t>
      </w:r>
      <w:del w:id="67" w:author="Richard Haynes" w:date="2021-11-03T16:53:00Z">
        <w:r w:rsidR="00650F2B" w:rsidDel="00167FF8">
          <w:rPr>
            <w:rFonts w:eastAsia="Times New Roman" w:cstheme="minorHAnsi"/>
            <w:bCs/>
            <w:color w:val="000000" w:themeColor="text1"/>
            <w:lang w:eastAsia="en-GB"/>
          </w:rPr>
          <w:delText xml:space="preserve">COVID-19 in </w:delText>
        </w:r>
      </w:del>
      <w:r w:rsidR="00650F2B">
        <w:rPr>
          <w:rFonts w:eastAsia="Times New Roman" w:cstheme="minorHAnsi"/>
          <w:bCs/>
          <w:color w:val="000000" w:themeColor="text1"/>
          <w:lang w:eastAsia="en-GB"/>
        </w:rPr>
        <w:t xml:space="preserve">children </w:t>
      </w:r>
      <w:ins w:id="68" w:author="Richard Haynes" w:date="2021-11-03T16:54:00Z">
        <w:r w:rsidR="00167FF8">
          <w:rPr>
            <w:rFonts w:eastAsia="Times New Roman" w:cstheme="minorHAnsi"/>
            <w:bCs/>
            <w:color w:val="000000" w:themeColor="text1"/>
            <w:lang w:eastAsia="en-GB"/>
          </w:rPr>
          <w:t>and young people with PIMS-TS who have not responded to these usual treatments.</w:t>
        </w:r>
      </w:ins>
      <w:del w:id="69" w:author="Richard Haynes" w:date="2021-11-03T16:54:00Z">
        <w:r w:rsidR="00650F2B" w:rsidDel="00167FF8">
          <w:rPr>
            <w:rFonts w:eastAsia="Times New Roman" w:cstheme="minorHAnsi"/>
            <w:bCs/>
            <w:color w:val="000000" w:themeColor="text1"/>
            <w:lang w:eastAsia="en-GB"/>
          </w:rPr>
          <w:delText>or the illness linked to previous COVID-19.</w:delText>
        </w:r>
      </w:del>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7D947E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ins w:id="70" w:author="Richard Haynes" w:date="2021-11-03T16:54:00Z">
        <w:r w:rsidR="00167FF8">
          <w:rPr>
            <w:rFonts w:eastAsia="Times New Roman"/>
            <w:color w:val="000000" w:themeColor="text1"/>
            <w:lang w:eastAsia="en-GB"/>
          </w:rPr>
          <w:t xml:space="preserve"> and/or influenza pneumonia</w:t>
        </w:r>
      </w:ins>
      <w:r w:rsidR="00867EF4">
        <w:rPr>
          <w:rFonts w:eastAsia="Times New Roman"/>
          <w:color w:val="000000" w:themeColor="text1"/>
          <w:lang w:eastAsia="en-GB"/>
        </w:rPr>
        <w:t>, or PIMS-TS</w:t>
      </w:r>
      <w:del w:id="71" w:author="Richard Haynes" w:date="2021-11-03T16:54:00Z">
        <w:r w:rsidR="00867EF4" w:rsidDel="00167FF8">
          <w:rPr>
            <w:rFonts w:eastAsia="Times New Roman"/>
            <w:color w:val="000000" w:themeColor="text1"/>
            <w:lang w:eastAsia="en-GB"/>
          </w:rPr>
          <w:delText xml:space="preserve"> which is linked to COVID-19</w:delText>
        </w:r>
      </w:del>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609081F0"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ins w:id="72" w:author="Richard Haynes" w:date="2021-11-03T16:55:00Z">
        <w:r w:rsidR="00167FF8">
          <w:rPr>
            <w:rFonts w:eastAsia="Times New Roman" w:cstheme="minorHAnsi"/>
            <w:bCs/>
            <w:color w:val="000000" w:themeColor="text1"/>
            <w:lang w:eastAsia="en-GB"/>
          </w:rPr>
          <w:t xml:space="preserve">and/or influenza pneumonia </w:t>
        </w:r>
      </w:ins>
      <w:r w:rsidR="00981F5D">
        <w:rPr>
          <w:rFonts w:eastAsia="Times New Roman" w:cstheme="minorHAnsi"/>
          <w:bCs/>
          <w:color w:val="000000" w:themeColor="text1"/>
          <w:lang w:eastAsia="en-GB"/>
        </w:rPr>
        <w:t>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12E8FEED" w:rsidR="00131C0E" w:rsidRDefault="00242318" w:rsidP="00F93AC1">
      <w:pPr>
        <w:spacing w:after="20" w:line="240" w:lineRule="auto"/>
        <w:rPr>
          <w:iCs/>
        </w:rPr>
      </w:pPr>
      <w:del w:id="73" w:author="Richard Haynes" w:date="2021-11-03T16:55:00Z">
        <w:r w:rsidDel="00167FF8">
          <w:rPr>
            <w:rFonts w:eastAsia="Times New Roman" w:cstheme="minorHAnsi"/>
            <w:bCs/>
            <w:color w:val="000000" w:themeColor="text1"/>
            <w:lang w:eastAsia="en-GB"/>
          </w:rPr>
          <w:delText>1</w:delText>
        </w:r>
        <w:r w:rsidR="00906F9A" w:rsidDel="00167FF8">
          <w:rPr>
            <w:rFonts w:eastAsia="Times New Roman" w:cstheme="minorHAnsi"/>
            <w:bCs/>
            <w:color w:val="000000" w:themeColor="text1"/>
            <w:lang w:eastAsia="en-GB"/>
          </w:rPr>
          <w:delText xml:space="preserve">. </w:delText>
        </w:r>
      </w:del>
      <w:r w:rsidR="006734A6">
        <w:rPr>
          <w:rFonts w:eastAsia="Times New Roman" w:cstheme="minorHAnsi"/>
          <w:bCs/>
          <w:color w:val="000000" w:themeColor="text1"/>
          <w:lang w:eastAsia="en-GB"/>
        </w:rPr>
        <w:t xml:space="preserve">For children and young people who have </w:t>
      </w:r>
      <w:r w:rsidR="006734A6" w:rsidRPr="00167FF8">
        <w:rPr>
          <w:rFonts w:eastAsia="Times New Roman" w:cstheme="minorHAnsi"/>
          <w:b/>
          <w:bCs/>
          <w:color w:val="000000" w:themeColor="text1"/>
          <w:lang w:eastAsia="en-GB"/>
        </w:rPr>
        <w:t>COVID-19</w:t>
      </w:r>
      <w:r w:rsidR="006734A6">
        <w:rPr>
          <w:rFonts w:eastAsia="Times New Roman" w:cstheme="minorHAnsi"/>
          <w:bCs/>
          <w:color w:val="000000" w:themeColor="text1"/>
          <w:lang w:eastAsia="en-GB"/>
        </w:rPr>
        <w:t xml:space="preserve"> respiratory illness, </w:t>
      </w:r>
      <w:r w:rsidR="00A4260B">
        <w:rPr>
          <w:rFonts w:eastAsia="Times New Roman" w:cstheme="minorHAnsi"/>
          <w:bCs/>
          <w:color w:val="000000" w:themeColor="text1"/>
          <w:lang w:eastAsia="en-GB"/>
        </w:rPr>
        <w:t xml:space="preserve">treatments </w:t>
      </w:r>
      <w:r w:rsidR="0055642C">
        <w:rPr>
          <w:rFonts w:eastAsia="Times New Roman" w:cstheme="minorHAnsi"/>
          <w:bCs/>
          <w:color w:val="000000" w:themeColor="text1"/>
          <w:lang w:eastAsia="en-GB"/>
        </w:rPr>
        <w:t xml:space="preserve">may include </w:t>
      </w:r>
      <w:r w:rsidR="004A28C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4A28C8">
        <w:rPr>
          <w:rFonts w:eastAsia="Times New Roman" w:cstheme="minorHAnsi"/>
          <w:bCs/>
          <w:color w:val="000000" w:themeColor="text1"/>
          <w:lang w:eastAsia="en-GB"/>
        </w:rPr>
        <w:t>b (a medicine used to treat some types of arthritis in children and adults</w:t>
      </w:r>
      <w:r w:rsidR="00572A0E">
        <w:rPr>
          <w:iCs/>
        </w:rPr>
        <w:t>)</w:t>
      </w:r>
      <w:r w:rsidR="0055642C">
        <w:rPr>
          <w:iCs/>
        </w:rPr>
        <w:t xml:space="preserve">. </w:t>
      </w:r>
    </w:p>
    <w:p w14:paraId="282BD445" w14:textId="522CD230" w:rsidR="00131C0E" w:rsidRDefault="00131C0E" w:rsidP="00F93AC1">
      <w:pPr>
        <w:spacing w:after="20" w:line="240" w:lineRule="auto"/>
        <w:rPr>
          <w:ins w:id="74" w:author="Richard Haynes" w:date="2021-11-03T16:55:00Z"/>
          <w:iCs/>
        </w:rPr>
      </w:pPr>
    </w:p>
    <w:p w14:paraId="1C885D39" w14:textId="1DFD6FEA" w:rsidR="00167FF8" w:rsidRDefault="00167FF8" w:rsidP="00F93AC1">
      <w:pPr>
        <w:spacing w:after="20" w:line="240" w:lineRule="auto"/>
        <w:rPr>
          <w:iCs/>
        </w:rPr>
      </w:pPr>
      <w:ins w:id="75" w:author="Richard Haynes" w:date="2021-11-03T16:55:00Z">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del w:id="76" w:author="Elaine Chick" w:date="2021-11-10T16:50:00Z">
          <w:r w:rsidRPr="008D323C" w:rsidDel="00EB5A45">
            <w:rPr>
              <w:rFonts w:eastAsia="Times New Roman" w:cstheme="minorHAnsi"/>
              <w:bCs/>
              <w:color w:val="000000" w:themeColor="text1"/>
              <w:lang w:eastAsia="en-GB"/>
            </w:rPr>
            <w:delText xml:space="preserve">treatments for </w:delText>
          </w:r>
        </w:del>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ins>
      <w:ins w:id="77" w:author="Richard Haynes" w:date="2021-11-11T12:37:00Z">
        <w:r w:rsidR="00ED3B9C">
          <w:rPr>
            <w:rFonts w:eastAsia="Times New Roman" w:cstheme="minorHAnsi"/>
            <w:bCs/>
            <w:color w:val="000000" w:themeColor="text1"/>
            <w:lang w:eastAsia="en-GB"/>
          </w:rPr>
          <w:t xml:space="preserve">(depending on your/your child’s age) </w:t>
        </w:r>
      </w:ins>
      <w:ins w:id="78" w:author="Richard Haynes" w:date="2021-11-03T16:55:00Z">
        <w:r w:rsidRPr="008D323C">
          <w:rPr>
            <w:rFonts w:eastAsia="Times New Roman" w:cstheme="minorHAnsi"/>
            <w:bCs/>
            <w:color w:val="000000" w:themeColor="text1"/>
            <w:lang w:eastAsia="en-GB"/>
          </w:rPr>
          <w:t xml:space="preserve">oseltamivir, baloxavir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ins>
    </w:p>
    <w:p w14:paraId="0FCFE2D0" w14:textId="77777777" w:rsidR="00167FF8" w:rsidRDefault="00167FF8" w:rsidP="00F93AC1">
      <w:pPr>
        <w:spacing w:after="20" w:line="240" w:lineRule="auto"/>
        <w:rPr>
          <w:ins w:id="79" w:author="Richard Haynes" w:date="2021-11-03T16:55:00Z"/>
          <w:rFonts w:eastAsia="Times New Roman" w:cstheme="minorHAnsi"/>
          <w:bCs/>
          <w:color w:val="000000" w:themeColor="text1"/>
          <w:lang w:eastAsia="en-GB"/>
        </w:rPr>
      </w:pPr>
    </w:p>
    <w:p w14:paraId="47ADF0DC" w14:textId="77777777" w:rsidR="00BA08F5" w:rsidRDefault="00242318" w:rsidP="00F93AC1">
      <w:pPr>
        <w:spacing w:after="20" w:line="240" w:lineRule="auto"/>
        <w:rPr>
          <w:ins w:id="80" w:author="Richard Haynes" w:date="2021-11-03T16:56:00Z"/>
          <w:rFonts w:eastAsia="Times New Roman" w:cstheme="minorHAnsi"/>
          <w:bCs/>
          <w:color w:val="000000" w:themeColor="text1"/>
          <w:lang w:eastAsia="en-GB"/>
        </w:rPr>
      </w:pPr>
      <w:del w:id="81" w:author="Richard Haynes" w:date="2021-11-03T16:55:00Z">
        <w:r w:rsidDel="00167FF8">
          <w:rPr>
            <w:rFonts w:eastAsia="Times New Roman" w:cstheme="minorHAnsi"/>
            <w:bCs/>
            <w:color w:val="000000" w:themeColor="text1"/>
            <w:lang w:eastAsia="en-GB"/>
          </w:rPr>
          <w:delText>2.</w:delText>
        </w:r>
        <w:r w:rsidR="00B60092" w:rsidDel="00167FF8">
          <w:rPr>
            <w:rFonts w:eastAsia="Times New Roman" w:cstheme="minorHAnsi"/>
            <w:bCs/>
            <w:color w:val="000000" w:themeColor="text1"/>
            <w:lang w:eastAsia="en-GB"/>
          </w:rPr>
          <w:delText xml:space="preserve"> </w:delText>
        </w:r>
      </w:del>
      <w:r w:rsidR="00AE757A">
        <w:rPr>
          <w:rFonts w:eastAsia="Times New Roman" w:cstheme="minorHAnsi"/>
          <w:bCs/>
          <w:color w:val="000000" w:themeColor="text1"/>
          <w:lang w:eastAsia="en-GB"/>
        </w:rPr>
        <w:t xml:space="preserve">For </w:t>
      </w:r>
      <w:r>
        <w:rPr>
          <w:rFonts w:eastAsia="Times New Roman" w:cstheme="minorHAnsi"/>
          <w:bCs/>
          <w:color w:val="000000" w:themeColor="text1"/>
          <w:lang w:eastAsia="en-GB"/>
        </w:rPr>
        <w:t xml:space="preserve">children and young people with </w:t>
      </w:r>
      <w:r w:rsidR="00DF5AAE" w:rsidRPr="00167FF8">
        <w:rPr>
          <w:rFonts w:eastAsia="Times New Roman" w:cstheme="minorHAnsi"/>
          <w:b/>
          <w:bCs/>
          <w:color w:val="000000" w:themeColor="text1"/>
          <w:lang w:eastAsia="en-GB"/>
        </w:rPr>
        <w:t>PIMS-TS</w:t>
      </w:r>
      <w:r w:rsidR="00DF5AAE">
        <w:rPr>
          <w:rFonts w:eastAsia="Times New Roman" w:cstheme="minorHAnsi"/>
          <w:bCs/>
          <w:color w:val="000000" w:themeColor="text1"/>
          <w:lang w:eastAsia="en-GB"/>
        </w:rPr>
        <w:t xml:space="preserve"> </w:t>
      </w:r>
      <w:ins w:id="82" w:author="Richard Haynes" w:date="2021-11-03T16:56:00Z">
        <w:r w:rsidR="00BA08F5">
          <w:rPr>
            <w:lang w:eastAsia="en-GB"/>
          </w:rPr>
          <w:t>who have not responded to the usual care given at your hospital, treatments may include</w:t>
        </w:r>
      </w:ins>
      <w:del w:id="83" w:author="Richard Haynes" w:date="2021-11-03T16:56:00Z">
        <w:r w:rsidDel="00BA08F5">
          <w:rPr>
            <w:rFonts w:eastAsia="Times New Roman" w:cstheme="minorHAnsi"/>
            <w:bCs/>
            <w:color w:val="000000" w:themeColor="text1"/>
            <w:lang w:eastAsia="en-GB"/>
          </w:rPr>
          <w:delText xml:space="preserve">which </w:delText>
        </w:r>
        <w:r w:rsidR="00AE757A" w:rsidDel="00BA08F5">
          <w:rPr>
            <w:rFonts w:eastAsia="Times New Roman" w:cstheme="minorHAnsi"/>
            <w:bCs/>
            <w:color w:val="000000" w:themeColor="text1"/>
            <w:lang w:eastAsia="en-GB"/>
          </w:rPr>
          <w:delText>is more severe</w:delText>
        </w:r>
      </w:del>
      <w:r w:rsidR="00AE757A">
        <w:rPr>
          <w:rFonts w:eastAsia="Times New Roman" w:cstheme="minorHAnsi"/>
          <w:bCs/>
          <w:color w:val="000000" w:themeColor="text1"/>
          <w:lang w:eastAsia="en-GB"/>
        </w:rPr>
        <w:t xml:space="preserve">, </w:t>
      </w:r>
      <w:r w:rsidR="00321B8E">
        <w:rPr>
          <w:rFonts w:eastAsia="Times New Roman" w:cstheme="minorHAnsi"/>
          <w:bCs/>
          <w:color w:val="000000" w:themeColor="text1"/>
          <w:lang w:eastAsia="en-GB"/>
        </w:rPr>
        <w:t>tocilizumab</w:t>
      </w:r>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anakinra</w:t>
      </w:r>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A4260B">
        <w:rPr>
          <w:rFonts w:eastAsia="Times New Roman" w:cstheme="minorHAnsi"/>
          <w:bCs/>
          <w:color w:val="000000" w:themeColor="text1"/>
          <w:lang w:eastAsia="en-GB"/>
        </w:rPr>
        <w:t xml:space="preserve">are </w:t>
      </w:r>
      <w:r w:rsidR="00AE757A">
        <w:rPr>
          <w:rFonts w:eastAsia="Times New Roman" w:cstheme="minorHAnsi"/>
          <w:bCs/>
          <w:color w:val="000000" w:themeColor="text1"/>
          <w:lang w:eastAsia="en-GB"/>
        </w:rPr>
        <w:t>also option</w:t>
      </w:r>
      <w:r w:rsidR="00A4260B">
        <w:rPr>
          <w:rFonts w:eastAsia="Times New Roman" w:cstheme="minorHAnsi"/>
          <w:bCs/>
          <w:color w:val="000000" w:themeColor="text1"/>
          <w:lang w:eastAsia="en-GB"/>
        </w:rPr>
        <w:t>s</w:t>
      </w:r>
      <w:r w:rsidR="00383830" w:rsidRPr="00402063">
        <w:rPr>
          <w:rFonts w:eastAsia="Times New Roman" w:cstheme="minorHAnsi"/>
          <w:bCs/>
          <w:color w:val="000000" w:themeColor="text1"/>
          <w:lang w:eastAsia="en-GB"/>
        </w:rPr>
        <w:t xml:space="preserve">. </w:t>
      </w:r>
    </w:p>
    <w:p w14:paraId="5613D522" w14:textId="7F015F5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w:t>
      </w:r>
      <w:del w:id="84" w:author="Richard Haynes" w:date="2021-11-03T16:56:00Z">
        <w:r w:rsidDel="00BA08F5">
          <w:rPr>
            <w:rFonts w:eastAsia="Times New Roman" w:cstheme="minorHAnsi"/>
            <w:bCs/>
            <w:color w:val="000000" w:themeColor="text1"/>
            <w:lang w:eastAsia="en-GB"/>
          </w:rPr>
          <w:delText xml:space="preserve"> in treating COVID-19</w:delText>
        </w:r>
      </w:del>
      <w:r>
        <w:rPr>
          <w:rFonts w:eastAsia="Times New Roman" w:cstheme="minorHAnsi"/>
          <w:bCs/>
          <w:color w:val="000000" w:themeColor="text1"/>
          <w:lang w:eastAsia="en-GB"/>
        </w:rPr>
        <w:t>.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6D3506FD"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ins w:id="85" w:author="Ronja Bahadori" w:date="2021-11-10T16:07:00Z">
        <w:r w:rsidR="00052860">
          <w:rPr>
            <w:rFonts w:eastAsia="Times New Roman" w:cstheme="minorHAnsi"/>
            <w:color w:val="000000" w:themeColor="text1"/>
            <w:lang w:eastAsia="en-GB"/>
          </w:rPr>
          <w:t>and/or influenza 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ins>
      <w:r w:rsidRPr="00402063">
        <w:rPr>
          <w:rFonts w:eastAsia="Times New Roman" w:cstheme="minorHAnsi"/>
          <w:color w:val="000000" w:themeColor="text1"/>
          <w:lang w:eastAsia="en-GB"/>
        </w:rPr>
        <w:t xml:space="preserve">confirmed by a laboratory test </w:t>
      </w:r>
      <w:del w:id="86" w:author="Elaine Chick" w:date="2021-11-10T16:53:00Z">
        <w:r w:rsidRPr="00402063" w:rsidDel="00EF255D">
          <w:rPr>
            <w:rFonts w:eastAsia="Times New Roman" w:cstheme="minorHAnsi"/>
            <w:color w:val="000000" w:themeColor="text1"/>
            <w:lang w:eastAsia="en-GB"/>
          </w:rPr>
          <w:delText>for coronavirus</w:delText>
        </w:r>
        <w:r w:rsidR="004803FB" w:rsidDel="00EF255D">
          <w:rPr>
            <w:rFonts w:eastAsia="Times New Roman" w:cstheme="minorHAnsi"/>
            <w:color w:val="000000" w:themeColor="text1"/>
            <w:lang w:eastAsia="en-GB"/>
          </w:rPr>
          <w:delText xml:space="preserve"> </w:delText>
        </w:r>
      </w:del>
      <w:del w:id="87" w:author="Richard Haynes" w:date="2021-11-03T16:56:00Z">
        <w:r w:rsidR="004803FB" w:rsidDel="00BA08F5">
          <w:rPr>
            <w:rFonts w:eastAsia="Times New Roman" w:cstheme="minorHAnsi"/>
            <w:color w:val="000000" w:themeColor="text1"/>
            <w:lang w:eastAsia="en-GB"/>
          </w:rPr>
          <w:delText>(or considered likely by their doctors)</w:delText>
        </w:r>
      </w:del>
      <w:ins w:id="88" w:author="Richard Haynes" w:date="2021-11-03T16:56:00Z">
        <w:del w:id="89" w:author="Ronja Bahadori" w:date="2021-11-10T16:07:00Z">
          <w:r w:rsidR="00BA08F5" w:rsidDel="00052860">
            <w:rPr>
              <w:rFonts w:eastAsia="Times New Roman" w:cstheme="minorHAnsi"/>
              <w:color w:val="000000" w:themeColor="text1"/>
              <w:lang w:eastAsia="en-GB"/>
            </w:rPr>
            <w:delText>and/or influenza pneumonia</w:delText>
          </w:r>
        </w:del>
      </w:ins>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w:t>
      </w:r>
      <w:del w:id="90" w:author="Richard Haynes" w:date="2021-11-03T16:57:00Z">
        <w:r w:rsidR="00920A50" w:rsidDel="00BA08F5">
          <w:rPr>
            <w:rFonts w:eastAsia="Times New Roman" w:cstheme="minorHAnsi"/>
            <w:color w:val="000000" w:themeColor="text1"/>
            <w:lang w:eastAsia="en-GB"/>
          </w:rPr>
          <w:delText xml:space="preserve">the condition called </w:delText>
        </w:r>
      </w:del>
      <w:r w:rsidR="00920A50">
        <w:rPr>
          <w:rFonts w:eastAsia="Times New Roman" w:cstheme="minorHAnsi"/>
          <w:color w:val="000000" w:themeColor="text1"/>
          <w:lang w:eastAsia="en-GB"/>
        </w:rPr>
        <w:t>PIMS-TS</w:t>
      </w:r>
      <w:del w:id="91" w:author="Richard Haynes" w:date="2021-11-03T16:57:00Z">
        <w:r w:rsidR="00920A50" w:rsidDel="00BA08F5">
          <w:rPr>
            <w:rFonts w:eastAsia="Times New Roman" w:cstheme="minorHAnsi"/>
            <w:color w:val="000000" w:themeColor="text1"/>
            <w:lang w:eastAsia="en-GB"/>
          </w:rPr>
          <w:delText>, which is linked to COVID-19</w:delText>
        </w:r>
      </w:del>
      <w:r w:rsidR="00920A5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48B67B88"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ins w:id="92" w:author="Richard Haynes" w:date="2021-11-03T16:57:00Z">
        <w:r w:rsidR="00BA08F5">
          <w:rPr>
            <w:rFonts w:eastAsia="Times New Roman"/>
            <w:color w:val="000000" w:themeColor="text1"/>
            <w:lang w:eastAsia="en-GB"/>
          </w:rPr>
          <w:t xml:space="preserve">you will be asked for </w:t>
        </w:r>
      </w:ins>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ins w:id="93" w:author="Richard Haynes" w:date="2021-11-16T21:01:00Z">
        <w:r w:rsidR="009C0B74">
          <w:rPr>
            <w:rFonts w:eastAsia="Times New Roman"/>
            <w:color w:val="000000" w:themeColor="text1"/>
            <w:lang w:eastAsia="en-GB"/>
          </w:rPr>
          <w:t>r</w:t>
        </w:r>
      </w:ins>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ins w:id="94" w:author="Richard Haynes" w:date="2021-11-03T16:57:00Z">
        <w:r w:rsidR="00BA08F5">
          <w:rPr>
            <w:rFonts w:eastAsia="Times New Roman"/>
            <w:color w:val="000000" w:themeColor="text1"/>
            <w:lang w:eastAsia="en-GB"/>
          </w:rPr>
          <w:t>; these</w:t>
        </w:r>
      </w:ins>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the baricitin</w:t>
      </w:r>
      <w:r w:rsidR="0015484C">
        <w:rPr>
          <w:rFonts w:eastAsia="Times New Roman" w:cstheme="minorHAnsi"/>
          <w:bCs/>
          <w:color w:val="000000" w:themeColor="text1"/>
          <w:lang w:eastAsia="en-GB"/>
        </w:rPr>
        <w:t>i</w:t>
      </w:r>
      <w:r w:rsidR="002D3728">
        <w:rPr>
          <w:rFonts w:eastAsia="Times New Roman" w:cstheme="minorHAnsi"/>
          <w:bCs/>
          <w:color w:val="000000" w:themeColor="text1"/>
          <w:lang w:eastAsia="en-GB"/>
        </w:rPr>
        <w:t>b or anakinra medicines</w:t>
      </w:r>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D98835B" w14:textId="1AF010D4" w:rsidR="00BA08F5" w:rsidRDefault="00271BE5" w:rsidP="00F93AC1">
      <w:pPr>
        <w:spacing w:after="20" w:line="240" w:lineRule="auto"/>
        <w:rPr>
          <w:ins w:id="95" w:author="Richard Haynes" w:date="2021-11-03T16:58:00Z"/>
          <w:rFonts w:eastAsia="Times New Roman"/>
          <w:lang w:eastAsia="en-GB"/>
        </w:rPr>
      </w:pPr>
      <w:del w:id="96" w:author="Richard Haynes" w:date="2021-11-03T16:59:00Z">
        <w:r w:rsidRPr="4A07F44A" w:rsidDel="00BA08F5">
          <w:rPr>
            <w:rFonts w:eastAsia="Times New Roman"/>
            <w:color w:val="000000" w:themeColor="text1"/>
            <w:lang w:eastAsia="en-GB"/>
          </w:rPr>
          <w:delText xml:space="preserve">Apart from the known side effects of </w:delText>
        </w:r>
        <w:r w:rsidR="00FE1B76" w:rsidDel="00BA08F5">
          <w:rPr>
            <w:rFonts w:eastAsia="Times New Roman"/>
            <w:color w:val="000000" w:themeColor="text1"/>
            <w:lang w:eastAsia="en-GB"/>
          </w:rPr>
          <w:delText>these treatments</w:delText>
        </w:r>
        <w:r w:rsidR="00FE1B76" w:rsidRPr="4A07F44A" w:rsidDel="00BA08F5">
          <w:rPr>
            <w:rFonts w:eastAsia="Times New Roman"/>
            <w:lang w:eastAsia="en-GB"/>
          </w:rPr>
          <w:delText xml:space="preserve"> </w:delText>
        </w:r>
        <w:r w:rsidR="005C1526" w:rsidRPr="4A07F44A" w:rsidDel="00BA08F5">
          <w:rPr>
            <w:rFonts w:ascii="Calibri" w:hAnsi="Calibri" w:cs="Calibri"/>
          </w:rPr>
          <w:delText>(which may include tummy upset</w:delText>
        </w:r>
        <w:r w:rsidR="00A7471A" w:rsidDel="00BA08F5">
          <w:rPr>
            <w:rFonts w:ascii="Calibri" w:hAnsi="Calibri" w:cs="Calibri"/>
          </w:rPr>
          <w:delText xml:space="preserve"> </w:delText>
        </w:r>
        <w:r w:rsidR="005C1526" w:rsidRPr="4A07F44A" w:rsidDel="00BA08F5">
          <w:rPr>
            <w:rFonts w:ascii="Calibri" w:hAnsi="Calibri" w:cs="Calibri"/>
          </w:rPr>
          <w:delText>and blood test abnormalities)</w:delText>
        </w:r>
        <w:r w:rsidRPr="4A07F44A" w:rsidDel="00BA08F5">
          <w:rPr>
            <w:rFonts w:eastAsia="Times New Roman"/>
            <w:lang w:eastAsia="en-GB"/>
          </w:rPr>
          <w:delText>, there is the unlikely possibil</w:delText>
        </w:r>
        <w:r w:rsidRPr="4A07F44A" w:rsidDel="00BA08F5">
          <w:rPr>
            <w:rFonts w:eastAsia="Times New Roman"/>
            <w:color w:val="000000" w:themeColor="text1"/>
            <w:lang w:eastAsia="en-GB"/>
          </w:rPr>
          <w:delText xml:space="preserve">ity of a severe </w:delText>
        </w:r>
        <w:r w:rsidRPr="4A07F44A" w:rsidDel="00BA08F5">
          <w:rPr>
            <w:rFonts w:eastAsia="Times New Roman"/>
            <w:lang w:eastAsia="en-GB"/>
          </w:rPr>
          <w:delText>reaction to a</w:delText>
        </w:r>
        <w:r w:rsidR="00A7471A" w:rsidDel="00BA08F5">
          <w:rPr>
            <w:rFonts w:eastAsia="Times New Roman"/>
            <w:lang w:eastAsia="en-GB"/>
          </w:rPr>
          <w:delText>ny</w:delText>
        </w:r>
        <w:r w:rsidRPr="4A07F44A" w:rsidDel="00BA08F5">
          <w:rPr>
            <w:rFonts w:eastAsia="Times New Roman"/>
            <w:lang w:eastAsia="en-GB"/>
          </w:rPr>
          <w:delText xml:space="preserve"> study drug. </w:delText>
        </w:r>
      </w:del>
    </w:p>
    <w:p w14:paraId="417DDC09" w14:textId="77777777" w:rsidR="00BA08F5" w:rsidRPr="00BA08F5" w:rsidRDefault="007508F8" w:rsidP="00BA08F5">
      <w:pPr>
        <w:pStyle w:val="ListParagraph"/>
        <w:numPr>
          <w:ilvl w:val="0"/>
          <w:numId w:val="6"/>
        </w:numPr>
        <w:spacing w:after="20" w:line="240" w:lineRule="auto"/>
        <w:rPr>
          <w:ins w:id="97" w:author="Richard Haynes" w:date="2021-11-03T16:59:00Z"/>
          <w:rFonts w:ascii="Calibri" w:hAnsi="Calibri" w:cs="Calibri"/>
        </w:rPr>
      </w:pPr>
      <w:r w:rsidRPr="00BA08F5">
        <w:rPr>
          <w:rFonts w:eastAsia="Times New Roman" w:cstheme="minorHAnsi"/>
          <w:color w:val="000000" w:themeColor="text1"/>
          <w:lang w:eastAsia="en-GB"/>
        </w:rPr>
        <w:t>B</w:t>
      </w:r>
      <w:r w:rsidR="006A6B62" w:rsidRPr="00BA08F5">
        <w:rPr>
          <w:rFonts w:eastAsia="Times New Roman" w:cstheme="minorHAnsi"/>
          <w:color w:val="000000" w:themeColor="text1"/>
          <w:lang w:eastAsia="en-GB"/>
        </w:rPr>
        <w:t>aricitinib</w:t>
      </w:r>
      <w:r w:rsidR="006A6B62" w:rsidRPr="00BA08F5">
        <w:rPr>
          <w:rFonts w:eastAsia="Times New Roman" w:cstheme="minorHAnsi"/>
          <w:lang w:eastAsia="en-GB"/>
        </w:rPr>
        <w:t xml:space="preserve"> </w:t>
      </w:r>
      <w:del w:id="98" w:author="Richard Haynes" w:date="2021-11-03T16:59:00Z">
        <w:r w:rsidRPr="00BA08F5" w:rsidDel="00BA08F5">
          <w:rPr>
            <w:rFonts w:eastAsia="Times New Roman" w:cstheme="minorHAnsi"/>
            <w:lang w:eastAsia="en-GB"/>
          </w:rPr>
          <w:delText xml:space="preserve">and anakinra </w:delText>
        </w:r>
      </w:del>
      <w:r w:rsidR="006A6B62" w:rsidRPr="00BA08F5">
        <w:rPr>
          <w:rFonts w:ascii="Calibri" w:hAnsi="Calibri" w:cs="Calibri"/>
        </w:rPr>
        <w:t xml:space="preserve">may cause tummy upset and blood test abnormalities, rarely </w:t>
      </w:r>
      <w:r w:rsidR="006A6B62" w:rsidRPr="00BA08F5">
        <w:rPr>
          <w:rFonts w:ascii="Calibri" w:hAnsi="Calibri" w:cs="Calibri"/>
          <w:bCs/>
        </w:rPr>
        <w:t xml:space="preserve">including low blood counts, for which </w:t>
      </w:r>
      <w:r w:rsidRPr="00BA08F5">
        <w:rPr>
          <w:rFonts w:ascii="Calibri" w:hAnsi="Calibri" w:cs="Calibri"/>
          <w:bCs/>
        </w:rPr>
        <w:t>children and young people</w:t>
      </w:r>
      <w:r w:rsidR="006A6B62" w:rsidRPr="00BA08F5">
        <w:rPr>
          <w:rFonts w:ascii="Calibri" w:hAnsi="Calibri" w:cs="Calibri"/>
          <w:bCs/>
        </w:rPr>
        <w:t xml:space="preserve"> will be monitored</w:t>
      </w:r>
      <w:r w:rsidRPr="00BA08F5">
        <w:rPr>
          <w:rFonts w:eastAsia="Times New Roman"/>
          <w:lang w:eastAsia="en-GB"/>
        </w:rPr>
        <w:t xml:space="preserve">. </w:t>
      </w:r>
    </w:p>
    <w:p w14:paraId="014F258A" w14:textId="77777777" w:rsidR="00BA08F5" w:rsidRDefault="00BA08F5" w:rsidP="00BA08F5">
      <w:pPr>
        <w:pStyle w:val="ListParagraph"/>
        <w:numPr>
          <w:ilvl w:val="0"/>
          <w:numId w:val="6"/>
        </w:numPr>
        <w:spacing w:after="20" w:line="240" w:lineRule="auto"/>
        <w:rPr>
          <w:ins w:id="99" w:author="Richard Haynes" w:date="2021-11-03T17:01:00Z"/>
          <w:rFonts w:ascii="Calibri" w:hAnsi="Calibri" w:cs="Calibri"/>
        </w:rPr>
      </w:pPr>
      <w:ins w:id="100" w:author="Richard Haynes" w:date="2021-11-03T16:59:00Z">
        <w:r>
          <w:rPr>
            <w:rFonts w:eastAsia="Times New Roman" w:cstheme="minorHAnsi"/>
            <w:color w:val="000000" w:themeColor="text1"/>
            <w:lang w:eastAsia="en-GB"/>
          </w:rPr>
          <w:t>Anakinra and tocilizumab might increase susceptibility to other infections</w:t>
        </w:r>
        <w:r w:rsidRPr="00BA08F5">
          <w:rPr>
            <w:rFonts w:eastAsia="Times New Roman"/>
            <w:lang w:eastAsia="en-GB"/>
          </w:rPr>
          <w:t>.</w:t>
        </w:r>
      </w:ins>
      <w:ins w:id="101" w:author="Richard Haynes" w:date="2021-11-03T17:00:00Z">
        <w:r>
          <w:rPr>
            <w:rFonts w:eastAsia="Times New Roman"/>
            <w:lang w:eastAsia="en-GB"/>
          </w:rPr>
          <w:t xml:space="preserve"> </w:t>
        </w:r>
      </w:ins>
      <w:r w:rsidR="00A7471A" w:rsidRPr="00BA08F5">
        <w:rPr>
          <w:rFonts w:eastAsia="Times New Roman"/>
          <w:lang w:eastAsia="en-GB"/>
        </w:rPr>
        <w:t>Although </w:t>
      </w:r>
      <w:r w:rsidR="007B6DC9" w:rsidRPr="00BA08F5">
        <w:rPr>
          <w:rFonts w:eastAsia="Times New Roman"/>
          <w:lang w:eastAsia="en-GB"/>
        </w:rPr>
        <w:t xml:space="preserve">tocilizumab </w:t>
      </w:r>
      <w:r w:rsidR="00634E2D" w:rsidRPr="00BA08F5">
        <w:rPr>
          <w:rFonts w:eastAsia="Times New Roman"/>
          <w:lang w:eastAsia="en-GB"/>
        </w:rPr>
        <w:t xml:space="preserve">and anakinra have </w:t>
      </w:r>
      <w:r w:rsidR="00A7471A" w:rsidRPr="00BA08F5">
        <w:rPr>
          <w:rFonts w:eastAsia="Times New Roman"/>
          <w:lang w:eastAsia="en-GB"/>
        </w:rPr>
        <w:t>been very rarely associated with liver damage in prolonged use this is not expected to be a problem with the short-term administration in this study.</w:t>
      </w:r>
      <w:r w:rsidR="00A7471A" w:rsidRPr="00BA08F5">
        <w:rPr>
          <w:rFonts w:ascii="Calibri" w:hAnsi="Calibri" w:cs="Calibri"/>
        </w:rPr>
        <w:t xml:space="preserve"> </w:t>
      </w:r>
      <w:del w:id="102" w:author="Richard Haynes" w:date="2021-11-03T17:00:00Z">
        <w:r w:rsidR="006940BF" w:rsidRPr="00BA08F5" w:rsidDel="00BA08F5">
          <w:rPr>
            <w:rFonts w:ascii="Calibri" w:hAnsi="Calibri" w:cs="Calibri"/>
          </w:rPr>
          <w:delText>The side effects of a</w:delText>
        </w:r>
        <w:r w:rsidR="00856FFA" w:rsidRPr="00BA08F5" w:rsidDel="00BA08F5">
          <w:rPr>
            <w:rFonts w:ascii="Calibri" w:hAnsi="Calibri" w:cs="Calibri"/>
          </w:rPr>
          <w:delText xml:space="preserve">nakinra </w:delText>
        </w:r>
        <w:r w:rsidR="006940BF" w:rsidRPr="00BA08F5" w:rsidDel="00BA08F5">
          <w:rPr>
            <w:rFonts w:ascii="Calibri" w:hAnsi="Calibri" w:cs="Calibri"/>
          </w:rPr>
          <w:delText xml:space="preserve">are also </w:delText>
        </w:r>
        <w:r w:rsidR="00634E2D" w:rsidRPr="00BA08F5" w:rsidDel="00BA08F5">
          <w:rPr>
            <w:rFonts w:ascii="Calibri" w:hAnsi="Calibri" w:cs="Calibri"/>
          </w:rPr>
          <w:delText>known to include allerg</w:delText>
        </w:r>
        <w:r w:rsidR="008A4771" w:rsidRPr="00BA08F5" w:rsidDel="00BA08F5">
          <w:rPr>
            <w:rFonts w:ascii="Calibri" w:hAnsi="Calibri" w:cs="Calibri"/>
          </w:rPr>
          <w:delText>ic reaction and for prolonged use an increase in susceptibility to other infections</w:delText>
        </w:r>
        <w:r w:rsidR="007E3794" w:rsidRPr="00BA08F5" w:rsidDel="00BA08F5">
          <w:rPr>
            <w:rFonts w:ascii="Calibri" w:hAnsi="Calibri" w:cs="Calibri"/>
          </w:rPr>
          <w:delText xml:space="preserve"> (in this study the use is short term)</w:delText>
        </w:r>
        <w:r w:rsidR="008A4771" w:rsidRPr="00BA08F5" w:rsidDel="00BA08F5">
          <w:rPr>
            <w:rFonts w:ascii="Calibri" w:hAnsi="Calibri" w:cs="Calibri"/>
          </w:rPr>
          <w:delText>.</w:delText>
        </w:r>
      </w:del>
    </w:p>
    <w:p w14:paraId="79ADBC56" w14:textId="23618FF6" w:rsidR="00BA08F5" w:rsidRPr="00ED3B9C" w:rsidRDefault="00BA08F5" w:rsidP="00BA08F5">
      <w:pPr>
        <w:pStyle w:val="ListParagraph"/>
        <w:numPr>
          <w:ilvl w:val="0"/>
          <w:numId w:val="6"/>
        </w:numPr>
        <w:spacing w:after="20" w:line="240" w:lineRule="auto"/>
        <w:rPr>
          <w:ins w:id="103" w:author="Richard Haynes" w:date="2021-11-11T12:38:00Z"/>
          <w:rFonts w:ascii="Calibri" w:hAnsi="Calibri" w:cs="Calibri"/>
        </w:rPr>
      </w:pPr>
      <w:ins w:id="104" w:author="Richard Haynes" w:date="2021-11-03T17:01:00Z">
        <w:r>
          <w:rPr>
            <w:rFonts w:eastAsia="Times New Roman" w:cstheme="minorHAnsi"/>
            <w:lang w:eastAsia="en-GB"/>
          </w:rPr>
          <w:t>Oseltamivir may cause headache</w:t>
        </w:r>
      </w:ins>
      <w:ins w:id="105" w:author="Elaine Chick" w:date="2021-11-11T16:21:00Z">
        <w:r w:rsidR="007F0934">
          <w:rPr>
            <w:rFonts w:eastAsia="Times New Roman" w:cstheme="minorHAnsi"/>
            <w:lang w:eastAsia="en-GB"/>
          </w:rPr>
          <w:t>,</w:t>
        </w:r>
      </w:ins>
      <w:ins w:id="106" w:author="Richard Haynes" w:date="2021-11-03T17:01:00Z">
        <w:del w:id="107" w:author="Elaine Chick" w:date="2021-11-11T16:21:00Z">
          <w:r w:rsidDel="007F0934">
            <w:rPr>
              <w:rFonts w:eastAsia="Times New Roman" w:cstheme="minorHAnsi"/>
              <w:lang w:eastAsia="en-GB"/>
            </w:rPr>
            <w:delText xml:space="preserve"> or </w:delText>
          </w:r>
        </w:del>
        <w:r>
          <w:rPr>
            <w:rFonts w:eastAsia="Times New Roman" w:cstheme="minorHAnsi"/>
            <w:lang w:eastAsia="en-GB"/>
          </w:rPr>
          <w:t>tummy upset</w:t>
        </w:r>
      </w:ins>
      <w:ins w:id="108" w:author="Elaine Chick" w:date="2021-11-11T15:18:00Z">
        <w:r w:rsidR="00BA22AD">
          <w:rPr>
            <w:rFonts w:eastAsia="Times New Roman" w:cstheme="minorHAnsi"/>
            <w:lang w:eastAsia="en-GB"/>
          </w:rPr>
          <w:t xml:space="preserve"> or</w:t>
        </w:r>
        <w:r w:rsidR="007F0934">
          <w:rPr>
            <w:rFonts w:eastAsia="Times New Roman" w:cstheme="minorHAnsi"/>
            <w:lang w:eastAsia="en-GB"/>
          </w:rPr>
          <w:t xml:space="preserve"> </w:t>
        </w:r>
        <w:del w:id="109" w:author="Richard Haynes" w:date="2021-11-16T21:01:00Z">
          <w:r w:rsidR="00BA22AD" w:rsidDel="009C0B74">
            <w:rPr>
              <w:rFonts w:eastAsia="Times New Roman" w:cstheme="minorHAnsi"/>
              <w:lang w:eastAsia="en-GB"/>
            </w:rPr>
            <w:delText xml:space="preserve"> </w:delText>
          </w:r>
        </w:del>
        <w:r w:rsidR="00BA22AD">
          <w:rPr>
            <w:rFonts w:eastAsia="Times New Roman" w:cstheme="minorHAnsi"/>
            <w:lang w:eastAsia="en-GB"/>
          </w:rPr>
          <w:t>allergic reactions</w:t>
        </w:r>
      </w:ins>
      <w:ins w:id="110" w:author="Richard Haynes" w:date="2021-11-03T17:01:00Z">
        <w:r>
          <w:rPr>
            <w:rFonts w:eastAsia="Times New Roman" w:cstheme="minorHAnsi"/>
            <w:lang w:eastAsia="en-GB"/>
          </w:rPr>
          <w:t xml:space="preserve">. </w:t>
        </w:r>
      </w:ins>
    </w:p>
    <w:p w14:paraId="2393B5C7" w14:textId="77777777" w:rsidR="00ED3B9C" w:rsidRPr="00ED3B9C" w:rsidRDefault="00ED3B9C" w:rsidP="00ED3B9C">
      <w:pPr>
        <w:pStyle w:val="ListParagraph"/>
        <w:numPr>
          <w:ilvl w:val="0"/>
          <w:numId w:val="6"/>
        </w:numPr>
        <w:spacing w:after="60" w:line="240" w:lineRule="auto"/>
        <w:rPr>
          <w:ins w:id="111" w:author="Richard Haynes" w:date="2021-11-11T12:38:00Z"/>
          <w:rFonts w:eastAsia="Times New Roman" w:cstheme="minorHAnsi"/>
          <w:color w:val="000000" w:themeColor="text1"/>
          <w:lang w:eastAsia="en-GB"/>
        </w:rPr>
      </w:pPr>
      <w:ins w:id="112" w:author="Richard Haynes" w:date="2021-11-11T12:38:00Z">
        <w:r>
          <w:rPr>
            <w:rFonts w:eastAsia="Times New Roman" w:cstheme="minorHAnsi"/>
            <w:lang w:eastAsia="en-GB"/>
          </w:rPr>
          <w:t>Baloxavir rarely causes allergic reactions, but has no other known side effects.</w:t>
        </w:r>
      </w:ins>
    </w:p>
    <w:p w14:paraId="4DB127D8" w14:textId="256BF2A1" w:rsidR="00BA08F5" w:rsidRPr="00ED3B9C" w:rsidRDefault="008A4771" w:rsidP="00ED3B9C">
      <w:pPr>
        <w:spacing w:after="60" w:line="240" w:lineRule="auto"/>
        <w:rPr>
          <w:ins w:id="113" w:author="Richard Haynes" w:date="2021-11-03T17:01:00Z"/>
          <w:rFonts w:eastAsia="Times New Roman" w:cstheme="minorHAnsi"/>
          <w:color w:val="000000" w:themeColor="text1"/>
          <w:lang w:eastAsia="en-GB"/>
        </w:rPr>
      </w:pPr>
      <w:del w:id="114" w:author="Richard Haynes" w:date="2021-11-03T17:00:00Z">
        <w:r w:rsidRPr="00ED3B9C" w:rsidDel="00BA08F5">
          <w:rPr>
            <w:rFonts w:ascii="Calibri" w:hAnsi="Calibri" w:cs="Calibri"/>
          </w:rPr>
          <w:delText xml:space="preserve"> </w:delText>
        </w:r>
      </w:del>
    </w:p>
    <w:p w14:paraId="4BEF387B" w14:textId="35E28265" w:rsidR="00683383" w:rsidRPr="00BA08F5" w:rsidRDefault="006940BF" w:rsidP="00BA08F5">
      <w:pPr>
        <w:spacing w:after="20" w:line="240" w:lineRule="auto"/>
        <w:rPr>
          <w:rFonts w:ascii="Calibri" w:hAnsi="Calibri" w:cs="Calibri"/>
        </w:rPr>
      </w:pPr>
      <w:del w:id="115" w:author="Richard Haynes" w:date="2021-11-03T17:00:00Z">
        <w:r w:rsidRPr="00BA08F5" w:rsidDel="00BA08F5">
          <w:rPr>
            <w:rFonts w:ascii="Calibri" w:hAnsi="Calibri" w:cs="Calibri"/>
          </w:rPr>
          <w:delText xml:space="preserve"> </w:delText>
        </w:r>
      </w:del>
      <w:ins w:id="116" w:author="Richard Haynes" w:date="2021-11-03T17:00:00Z">
        <w:r w:rsidR="00BA08F5">
          <w:rPr>
            <w:rFonts w:eastAsia="Times New Roman"/>
            <w:lang w:eastAsia="en-GB"/>
          </w:rPr>
          <w:t xml:space="preserve">With all treatments there is the unlikely possibility of a severe reaction. </w:t>
        </w:r>
      </w:ins>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23400725" w14:textId="46344F6B" w:rsidR="00985895" w:rsidRDefault="00985895" w:rsidP="00F93AC1">
      <w:pPr>
        <w:spacing w:after="20" w:line="240" w:lineRule="auto"/>
        <w:rPr>
          <w:rFonts w:ascii="Calibri" w:hAnsi="Calibri" w:cs="Calibri"/>
        </w:rPr>
      </w:pPr>
    </w:p>
    <w:p w14:paraId="5FD7964F" w14:textId="3902D8AB" w:rsidR="00985895" w:rsidRDefault="00985895" w:rsidP="00F93AC1">
      <w:pPr>
        <w:spacing w:after="20" w:line="240" w:lineRule="auto"/>
        <w:rPr>
          <w:rFonts w:ascii="Calibri" w:hAnsi="Calibri" w:cs="Calibri"/>
        </w:rPr>
      </w:pPr>
      <w:r>
        <w:rPr>
          <w:rFonts w:ascii="Calibri" w:hAnsi="Calibri" w:cs="Calibri"/>
        </w:rPr>
        <w:t>Children and young people who have received tocilizumab, anakinra or baricitinib should not receive a live vaccine for 12 weeks after this time. (None of the recommended COVID-19 vaccines are live vaccines.) Children and young people can receive inactivated influenza vaccines (given as an injection), but should not receive the live attenuated nasal influenza vaccine for 12 weeks after treatment.</w:t>
      </w:r>
    </w:p>
    <w:p w14:paraId="05738113" w14:textId="77777777" w:rsidR="00985895" w:rsidRDefault="00985895" w:rsidP="00F93AC1">
      <w:pPr>
        <w:spacing w:after="20" w:line="240" w:lineRule="auto"/>
        <w:rPr>
          <w:rFonts w:ascii="Calibri" w:hAnsi="Calibri" w:cs="Calibri"/>
        </w:rPr>
      </w:pP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639122EE"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baricitinab or anakinra as </w:t>
      </w:r>
      <w:r w:rsidR="0015484C">
        <w:rPr>
          <w:rFonts w:eastAsia="Times New Roman" w:cstheme="minorHAnsi"/>
          <w:lang w:eastAsia="en-GB"/>
        </w:rPr>
        <w:t xml:space="preserve">they may be harmful in pregnancy or when breast-feeding, which is why adolescent girls will all have a pregnancy test before receiving these treatments, even if they are certain that they are not pregnant. </w:t>
      </w:r>
      <w:r w:rsidRPr="4A07F44A">
        <w:rPr>
          <w:rFonts w:eastAsia="Times New Roman"/>
          <w:lang w:eastAsia="en-GB"/>
        </w:rPr>
        <w:t xml:space="preserve"> </w:t>
      </w:r>
      <w:r w:rsidR="00242318">
        <w:rPr>
          <w:rFonts w:eastAsia="Times New Roman"/>
          <w:lang w:eastAsia="en-GB"/>
        </w:rPr>
        <w:t>Tocilizumab has</w:t>
      </w:r>
      <w:r w:rsidRPr="4A07F44A">
        <w:rPr>
          <w:rFonts w:eastAsia="Times New Roman"/>
          <w:lang w:eastAsia="en-GB"/>
        </w:rPr>
        <w:t xml:space="preserve"> previously been used in pregnancy for other medical conditions without safety concerns being raised. </w:t>
      </w:r>
      <w:ins w:id="117" w:author="Richard Haynes" w:date="2021-11-17T12:30:00Z">
        <w:r w:rsidR="00916E99" w:rsidRPr="00916E99">
          <w:rPr>
            <w:rFonts w:eastAsia="Times New Roman"/>
            <w:lang w:eastAsia="en-GB"/>
          </w:rPr>
          <w:t>Baloxavir is considered to have an acceptably low level of risk to use in pregnant women in this trial by a national expert panel</w:t>
        </w:r>
        <w:r w:rsidR="00916E99">
          <w:rPr>
            <w:rFonts w:eastAsia="Times New Roman"/>
            <w:lang w:eastAsia="en-GB"/>
          </w:rPr>
          <w:t>.</w:t>
        </w:r>
      </w:ins>
      <w:bookmarkStart w:id="118" w:name="_GoBack"/>
      <w:bookmarkEnd w:id="118"/>
      <w:ins w:id="119" w:author="Richard Haynes" w:date="2021-11-11T12:40:00Z">
        <w:r w:rsidR="00ED3B9C">
          <w:rPr>
            <w:rFonts w:eastAsia="Times New Roman"/>
            <w:lang w:eastAsia="en-GB"/>
          </w:rPr>
          <w:t xml:space="preserve"> </w:t>
        </w:r>
      </w:ins>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398FB8C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lastRenderedPageBreak/>
        <w:t>The study</w:t>
      </w:r>
      <w:ins w:id="120" w:author="Richard Haynes" w:date="2021-11-16T21:01:00Z">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Cambridge East Research Ethics Committee (Health Research Authority, ref 20/EE/0101).  It</w:t>
        </w:r>
      </w:ins>
      <w:r w:rsidRPr="00402063">
        <w:rPr>
          <w:rFonts w:eastAsia="Times New Roman" w:cstheme="minorHAnsi"/>
          <w:color w:val="000000" w:themeColor="text1"/>
          <w:lang w:eastAsia="en-GB"/>
        </w:rPr>
        <w:t xml:space="preserve">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5DDC602" w:rsidR="00B4217D" w:rsidRPr="00903890" w:rsidRDefault="00B4217D">
    <w:pPr>
      <w:pStyle w:val="Footer"/>
      <w:rPr>
        <w:sz w:val="16"/>
      </w:rPr>
    </w:pPr>
    <w:r w:rsidRPr="00903890">
      <w:rPr>
        <w:sz w:val="16"/>
      </w:rPr>
      <w:t xml:space="preserve">RECOVERY trial ICF/PIL (children) </w:t>
    </w:r>
    <w:r w:rsidR="00F469CB" w:rsidRPr="0015484C">
      <w:rPr>
        <w:sz w:val="16"/>
      </w:rPr>
      <w:t>V</w:t>
    </w:r>
    <w:r w:rsidR="00061D71">
      <w:rPr>
        <w:sz w:val="16"/>
      </w:rPr>
      <w:t>1</w:t>
    </w:r>
    <w:ins w:id="121" w:author="Richard Haynes" w:date="2021-11-03T16:46:00Z">
      <w:r w:rsidR="00167FF8">
        <w:rPr>
          <w:sz w:val="16"/>
        </w:rPr>
        <w:t>1</w:t>
      </w:r>
    </w:ins>
    <w:del w:id="122" w:author="Richard Haynes" w:date="2021-11-03T16:46:00Z">
      <w:r w:rsidR="00061D71" w:rsidDel="00167FF8">
        <w:rPr>
          <w:sz w:val="16"/>
        </w:rPr>
        <w:delText>0</w:delText>
      </w:r>
    </w:del>
    <w:r w:rsidR="00CD0972" w:rsidRPr="0015484C">
      <w:rPr>
        <w:sz w:val="16"/>
      </w:rPr>
      <w:t>.</w:t>
    </w:r>
    <w:del w:id="123" w:author="Richard Haynes" w:date="2021-11-03T16:46:00Z">
      <w:r w:rsidR="00A21F78" w:rsidDel="00167FF8">
        <w:rPr>
          <w:sz w:val="16"/>
        </w:rPr>
        <w:delText>1</w:delText>
      </w:r>
      <w:r w:rsidR="00A21F78" w:rsidRPr="0015484C" w:rsidDel="00167FF8">
        <w:rPr>
          <w:sz w:val="16"/>
        </w:rPr>
        <w:delText xml:space="preserve"> </w:delText>
      </w:r>
    </w:del>
    <w:ins w:id="124" w:author="Richard Haynes" w:date="2021-11-16T20:57:00Z">
      <w:r w:rsidR="009C0B74">
        <w:rPr>
          <w:sz w:val="16"/>
        </w:rPr>
        <w:t>1</w:t>
      </w:r>
    </w:ins>
    <w:ins w:id="125" w:author="Richard Haynes" w:date="2021-11-03T16:46:00Z">
      <w:r w:rsidR="00167FF8" w:rsidRPr="0015484C">
        <w:rPr>
          <w:sz w:val="16"/>
        </w:rPr>
        <w:t xml:space="preserve"> </w:t>
      </w:r>
    </w:ins>
    <w:del w:id="126" w:author="Richard Haynes" w:date="2021-11-03T16:46:00Z">
      <w:r w:rsidR="00A21F78" w:rsidDel="00167FF8">
        <w:rPr>
          <w:sz w:val="16"/>
        </w:rPr>
        <w:delText>23</w:delText>
      </w:r>
      <w:r w:rsidR="00985895" w:rsidDel="00167FF8">
        <w:rPr>
          <w:sz w:val="16"/>
        </w:rPr>
        <w:delText>-Oct</w:delText>
      </w:r>
    </w:del>
    <w:ins w:id="127" w:author="Richard Haynes" w:date="2021-11-11T18:57:00Z">
      <w:r w:rsidR="00BE2876">
        <w:rPr>
          <w:sz w:val="16"/>
        </w:rPr>
        <w:t>1</w:t>
      </w:r>
    </w:ins>
    <w:ins w:id="128" w:author="Richard Haynes" w:date="2021-11-17T12:30:00Z">
      <w:r w:rsidR="00916E99">
        <w:rPr>
          <w:sz w:val="16"/>
        </w:rPr>
        <w:t>7</w:t>
      </w:r>
    </w:ins>
    <w:ins w:id="129" w:author="Richard Haynes" w:date="2021-11-03T16:46:00Z">
      <w:r w:rsidR="00167FF8">
        <w:rPr>
          <w:sz w:val="16"/>
        </w:rPr>
        <w:t>-Nov</w:t>
      </w:r>
    </w:ins>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0F7BFC5F" w:rsidR="00B4217D" w:rsidRPr="00903890" w:rsidRDefault="00916E99">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Ronja Bahadori">
    <w15:presenceInfo w15:providerId="None" w15:userId="Ronja Bahadori"/>
  </w15:person>
  <w15:person w15:author="Elaine Chick">
    <w15:presenceInfo w15:providerId="AD" w15:userId="S-1-5-21-2510641317-1238086002-3281934144-4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41B2"/>
    <w:rsid w:val="000A487A"/>
    <w:rsid w:val="000A5B71"/>
    <w:rsid w:val="000B046D"/>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0319"/>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2BC1"/>
    <w:rsid w:val="00323A1B"/>
    <w:rsid w:val="00324723"/>
    <w:rsid w:val="00341F8F"/>
    <w:rsid w:val="00345EB3"/>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16E99"/>
    <w:rsid w:val="00920A50"/>
    <w:rsid w:val="009337B6"/>
    <w:rsid w:val="00933D53"/>
    <w:rsid w:val="00934C19"/>
    <w:rsid w:val="00946E75"/>
    <w:rsid w:val="0095600D"/>
    <w:rsid w:val="00957109"/>
    <w:rsid w:val="0096627E"/>
    <w:rsid w:val="00967616"/>
    <w:rsid w:val="009676D2"/>
    <w:rsid w:val="00972F4D"/>
    <w:rsid w:val="00976BE7"/>
    <w:rsid w:val="009779CF"/>
    <w:rsid w:val="00981F5D"/>
    <w:rsid w:val="00985895"/>
    <w:rsid w:val="00985E4E"/>
    <w:rsid w:val="009973CF"/>
    <w:rsid w:val="009A02CE"/>
    <w:rsid w:val="009A2E93"/>
    <w:rsid w:val="009A350C"/>
    <w:rsid w:val="009A680F"/>
    <w:rsid w:val="009B2190"/>
    <w:rsid w:val="009B27EB"/>
    <w:rsid w:val="009B42DE"/>
    <w:rsid w:val="009C0B74"/>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3606"/>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E0AEF"/>
    <w:rsid w:val="00BE0DD3"/>
    <w:rsid w:val="00BE2876"/>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25E75"/>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B5A45"/>
    <w:rsid w:val="00EC1AB0"/>
    <w:rsid w:val="00ED3B9C"/>
    <w:rsid w:val="00ED58B4"/>
    <w:rsid w:val="00EE71DB"/>
    <w:rsid w:val="00EF255D"/>
    <w:rsid w:val="00F07E71"/>
    <w:rsid w:val="00F140CC"/>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B7A50-D632-4E6A-90CE-56C68B75A0A2}">
  <ds:schemaRefs>
    <ds:schemaRef ds:uri="http://www.w3.org/XML/1998/namespace"/>
    <ds:schemaRef ds:uri="http://schemas.microsoft.com/office/2006/metadata/properties"/>
    <ds:schemaRef ds:uri="6a5b09a2-01d5-4a1b-bc34-60f247c83f3d"/>
    <ds:schemaRef ds:uri="http://purl.org/dc/elements/1.1/"/>
    <ds:schemaRef ds:uri="http://schemas.openxmlformats.org/package/2006/metadata/core-properties"/>
    <ds:schemaRef ds:uri="http://schemas.microsoft.com/office/2006/documentManagement/types"/>
    <ds:schemaRef ds:uri="http://purl.org/dc/dcmitype/"/>
    <ds:schemaRef ds:uri="07b64a12-c14a-4a19-9dcb-6351a43e3aea"/>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3188</Words>
  <Characters>18176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2021-10-23T07:41:00Z</cp:lastPrinted>
  <dcterms:created xsi:type="dcterms:W3CDTF">2021-11-17T12:30:00Z</dcterms:created>
  <dcterms:modified xsi:type="dcterms:W3CDTF">2021-11-17T12:30:00Z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